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C17A81C" w14:textId="77777777" w:rsidR="001D531B" w:rsidRDefault="009E7BFD" w:rsidP="00FB0D9D">
      <w:pPr>
        <w:pStyle w:val="Title"/>
        <w:rPr>
          <w:ins w:id="0" w:author="Thomas" w:date="2012-09-04T09:56:00Z"/>
        </w:rPr>
      </w:pPr>
      <w:r>
        <w:rPr>
          <w:noProof/>
          <w:lang w:val="en-US"/>
        </w:rPr>
        <w:drawing>
          <wp:anchor distT="0" distB="0" distL="114300" distR="114300" simplePos="0" relativeHeight="251659264" behindDoc="0" locked="0" layoutInCell="1" allowOverlap="1" wp14:anchorId="34DB363F" wp14:editId="58BCD073">
            <wp:simplePos x="0" y="0"/>
            <wp:positionH relativeFrom="column">
              <wp:posOffset>2808605</wp:posOffset>
            </wp:positionH>
            <wp:positionV relativeFrom="paragraph">
              <wp:posOffset>5450205</wp:posOffset>
            </wp:positionV>
            <wp:extent cx="898525" cy="1236345"/>
            <wp:effectExtent l="19050" t="0" r="0" b="0"/>
            <wp:wrapNone/>
            <wp:docPr id="29" name="Picture 29"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ALA logo1"/>
                    <pic:cNvPicPr>
                      <a:picLocks noChangeAspect="1" noChangeArrowheads="1"/>
                    </pic:cNvPicPr>
                  </pic:nvPicPr>
                  <pic:blipFill>
                    <a:blip r:embed="rId9" cstate="print"/>
                    <a:srcRect/>
                    <a:stretch>
                      <a:fillRect/>
                    </a:stretch>
                  </pic:blipFill>
                  <pic:spPr bwMode="auto">
                    <a:xfrm>
                      <a:off x="0" y="0"/>
                      <a:ext cx="898525" cy="1236345"/>
                    </a:xfrm>
                    <a:prstGeom prst="rect">
                      <a:avLst/>
                    </a:prstGeom>
                    <a:noFill/>
                  </pic:spPr>
                </pic:pic>
              </a:graphicData>
            </a:graphic>
          </wp:anchor>
        </w:drawing>
      </w:r>
      <w:r w:rsidR="008D12E1">
        <w:pict w14:anchorId="5E95A324">
          <v:shapetype id="_x0000_t202" coordsize="21600,21600" o:spt="202" path="m0,0l0,21600,21600,21600,21600,0xe">
            <v:stroke joinstyle="miter"/>
            <v:path gradientshapeok="t" o:connecttype="rect"/>
          </v:shapetype>
          <v:shape id="_x0000_s1052" type="#_x0000_t202" style="position:absolute;left:0;text-align:left;margin-left:86.15pt;margin-top:618.15pt;width:342pt;height:57.05pt;z-index:251658240;mso-position-horizontal-relative:text;mso-position-vertical-relative:text" filled="f" fillcolor="#0c9" stroked="f">
            <v:textbox>
              <w:txbxContent>
                <w:p w14:paraId="57D524F9" w14:textId="77777777" w:rsidR="00D671FC" w:rsidRPr="00460028" w:rsidRDefault="00584BC5" w:rsidP="00D671FC">
                  <w:pPr>
                    <w:autoSpaceDE w:val="0"/>
                    <w:autoSpaceDN w:val="0"/>
                    <w:adjustRightInd w:val="0"/>
                    <w:jc w:val="center"/>
                    <w:rPr>
                      <w:color w:val="000000"/>
                      <w:szCs w:val="18"/>
                      <w:lang w:val="fr-FR"/>
                    </w:rPr>
                  </w:pPr>
                  <w:r>
                    <w:rPr>
                      <w:rFonts w:ascii="Arial" w:hAnsi="Arial" w:cs="Arial"/>
                      <w:color w:val="000000"/>
                      <w:sz w:val="18"/>
                      <w:szCs w:val="18"/>
                      <w:lang w:val="fr-FR"/>
                    </w:rPr>
                    <w:t xml:space="preserve"> </w:t>
                  </w:r>
                  <w:r w:rsidR="00D671FC">
                    <w:rPr>
                      <w:color w:val="000000"/>
                      <w:szCs w:val="18"/>
                      <w:lang w:val="fr-FR"/>
                    </w:rPr>
                    <w:t xml:space="preserve">10, rue des </w:t>
                  </w:r>
                  <w:proofErr w:type="spellStart"/>
                  <w:r w:rsidR="00D671FC">
                    <w:rPr>
                      <w:color w:val="000000"/>
                      <w:szCs w:val="18"/>
                      <w:lang w:val="fr-FR"/>
                    </w:rPr>
                    <w:t>Gaudines</w:t>
                  </w:r>
                  <w:proofErr w:type="spellEnd"/>
                </w:p>
                <w:p w14:paraId="26F854ED" w14:textId="77777777" w:rsidR="00D671FC" w:rsidRDefault="00D671FC" w:rsidP="00D671FC">
                  <w:pPr>
                    <w:autoSpaceDE w:val="0"/>
                    <w:autoSpaceDN w:val="0"/>
                    <w:adjustRightInd w:val="0"/>
                    <w:jc w:val="center"/>
                    <w:rPr>
                      <w:color w:val="000000"/>
                      <w:szCs w:val="18"/>
                      <w:lang w:val="fr-FR"/>
                    </w:rPr>
                  </w:pPr>
                  <w:r w:rsidRPr="00460028">
                    <w:rPr>
                      <w:color w:val="000000"/>
                      <w:szCs w:val="18"/>
                      <w:lang w:val="fr-FR"/>
                    </w:rPr>
                    <w:t>78100</w:t>
                  </w:r>
                  <w:r>
                    <w:rPr>
                      <w:color w:val="000000"/>
                      <w:szCs w:val="18"/>
                      <w:lang w:val="fr-FR"/>
                    </w:rPr>
                    <w:t xml:space="preserve"> Saint Germain en Laye, France</w:t>
                  </w:r>
                </w:p>
                <w:p w14:paraId="1FDED43A" w14:textId="77777777" w:rsidR="00D671FC" w:rsidRDefault="00D671FC" w:rsidP="00D671FC">
                  <w:pPr>
                    <w:autoSpaceDE w:val="0"/>
                    <w:autoSpaceDN w:val="0"/>
                    <w:adjustRightInd w:val="0"/>
                    <w:jc w:val="center"/>
                    <w:rPr>
                      <w:color w:val="000000"/>
                      <w:szCs w:val="18"/>
                    </w:rPr>
                  </w:pPr>
                  <w:r>
                    <w:rPr>
                      <w:color w:val="000000"/>
                      <w:szCs w:val="18"/>
                    </w:rPr>
                    <w:t xml:space="preserve">Telephone: +33 1 34 51 70 </w:t>
                  </w:r>
                  <w:proofErr w:type="gramStart"/>
                  <w:r>
                    <w:rPr>
                      <w:color w:val="000000"/>
                      <w:szCs w:val="18"/>
                    </w:rPr>
                    <w:t>01  Fax</w:t>
                  </w:r>
                  <w:proofErr w:type="gramEnd"/>
                  <w:r>
                    <w:rPr>
                      <w:color w:val="000000"/>
                      <w:szCs w:val="18"/>
                    </w:rPr>
                    <w:t>:  +33 1 34 51 82 05</w:t>
                  </w:r>
                </w:p>
                <w:p w14:paraId="42807D87" w14:textId="77777777" w:rsidR="00D671FC" w:rsidRDefault="00D671FC" w:rsidP="00D671FC">
                  <w:pPr>
                    <w:autoSpaceDE w:val="0"/>
                    <w:autoSpaceDN w:val="0"/>
                    <w:adjustRightInd w:val="0"/>
                    <w:jc w:val="center"/>
                    <w:rPr>
                      <w:color w:val="000000"/>
                      <w:sz w:val="18"/>
                      <w:szCs w:val="18"/>
                      <w:lang w:val="fr-FR"/>
                    </w:rPr>
                  </w:pPr>
                  <w:proofErr w:type="gramStart"/>
                  <w:r>
                    <w:rPr>
                      <w:color w:val="000000"/>
                      <w:szCs w:val="18"/>
                    </w:rPr>
                    <w:t>e</w:t>
                  </w:r>
                  <w:proofErr w:type="gramEnd"/>
                  <w:r>
                    <w:rPr>
                      <w:color w:val="000000"/>
                      <w:szCs w:val="18"/>
                    </w:rPr>
                    <w:t xml:space="preserve">-mail:  </w:t>
                  </w:r>
                  <w:hyperlink r:id="rId10" w:history="1">
                    <w:r w:rsidRPr="00713387">
                      <w:rPr>
                        <w:rStyle w:val="Hyperlink"/>
                        <w:szCs w:val="18"/>
                      </w:rPr>
                      <w:t>contact@iala-aism.org</w:t>
                    </w:r>
                  </w:hyperlink>
                  <w:r>
                    <w:rPr>
                      <w:color w:val="000000"/>
                      <w:szCs w:val="18"/>
                    </w:rPr>
                    <w:t xml:space="preserve">       </w:t>
                  </w:r>
                  <w:r w:rsidRPr="0044047B">
                    <w:rPr>
                      <w:color w:val="000000"/>
                      <w:szCs w:val="18"/>
                    </w:rPr>
                    <w:t>Internet</w:t>
                  </w:r>
                  <w:r>
                    <w:rPr>
                      <w:color w:val="000000"/>
                      <w:szCs w:val="18"/>
                    </w:rPr>
                    <w:t xml:space="preserve">: </w:t>
                  </w:r>
                  <w:r w:rsidRPr="0044047B">
                    <w:rPr>
                      <w:color w:val="000000"/>
                      <w:szCs w:val="18"/>
                    </w:rPr>
                    <w:t xml:space="preserve"> </w:t>
                  </w:r>
                  <w:hyperlink r:id="rId11" w:history="1">
                    <w:r w:rsidRPr="00126198">
                      <w:rPr>
                        <w:rStyle w:val="Hyperlink"/>
                        <w:szCs w:val="18"/>
                      </w:rPr>
                      <w:t>www.iala-aism.org</w:t>
                    </w:r>
                  </w:hyperlink>
                </w:p>
                <w:p w14:paraId="565C7052" w14:textId="77777777" w:rsidR="004374A2" w:rsidRPr="00584BC5" w:rsidRDefault="004374A2" w:rsidP="00584BC5">
                  <w:pPr>
                    <w:autoSpaceDE w:val="0"/>
                    <w:autoSpaceDN w:val="0"/>
                    <w:adjustRightInd w:val="0"/>
                    <w:jc w:val="center"/>
                    <w:rPr>
                      <w:rFonts w:ascii="Arial" w:hAnsi="Arial" w:cs="Arial"/>
                      <w:color w:val="000000"/>
                      <w:sz w:val="18"/>
                      <w:szCs w:val="18"/>
                      <w:lang w:val="fr-FR"/>
                    </w:rPr>
                  </w:pPr>
                </w:p>
              </w:txbxContent>
            </v:textbox>
          </v:shape>
        </w:pict>
      </w:r>
      <w:r w:rsidR="008D12E1">
        <w:pict w14:anchorId="2DA09457">
          <v:group id="_x0000_s1046" style="position:absolute;left:0;text-align:left;margin-left:5.15pt;margin-top:24.15pt;width:48pt;height:686.2pt;z-index:251656192;mso-position-horizontal-relative:text;mso-position-vertical-relative:text" coordorigin="1320,970" coordsize="960,13724">
            <v:shape id="_x0000_s1047" type="#_x0000_t202" style="position:absolute;left:-3017;top:9517;width:9634;height:720;rotation:-90" filled="f" fillcolor="#0c9" stroked="f">
              <v:textbox style="layout-flow:vertical;mso-layout-flow-alt:bottom-to-top">
                <w:txbxContent>
                  <w:p w14:paraId="4B385F1C" w14:textId="77777777" w:rsidR="004374A2" w:rsidRDefault="004374A2" w:rsidP="004374A2">
                    <w:pPr>
                      <w:autoSpaceDE w:val="0"/>
                      <w:autoSpaceDN w:val="0"/>
                      <w:adjustRightInd w:val="0"/>
                      <w:rPr>
                        <w:i/>
                        <w:iCs/>
                        <w:color w:val="000000"/>
                        <w:sz w:val="48"/>
                        <w:szCs w:val="48"/>
                        <w:lang w:val="fr-FR"/>
                      </w:rPr>
                    </w:pPr>
                    <w:r>
                      <w:rPr>
                        <w:rFonts w:ascii="Arial" w:hAnsi="Arial" w:cs="Arial"/>
                        <w:b/>
                        <w:bCs/>
                        <w:i/>
                        <w:iCs/>
                        <w:color w:val="000000"/>
                        <w:sz w:val="48"/>
                        <w:szCs w:val="48"/>
                        <w:lang w:val="fr-FR"/>
                      </w:rPr>
                      <w:t>AISM</w:t>
                    </w:r>
                    <w:r>
                      <w:rPr>
                        <w:rFonts w:ascii="Arial" w:hAnsi="Arial" w:cs="Arial"/>
                        <w:i/>
                        <w:iCs/>
                        <w:color w:val="000000"/>
                        <w:sz w:val="48"/>
                        <w:szCs w:val="48"/>
                        <w:lang w:val="fr-FR"/>
                      </w:rPr>
                      <w:t xml:space="preserve"> </w:t>
                    </w:r>
                    <w:r w:rsidRPr="00454890">
                      <w:rPr>
                        <w:rFonts w:ascii="Arial" w:hAnsi="Arial" w:cs="Arial"/>
                        <w:color w:val="000000"/>
                        <w:sz w:val="24"/>
                        <w:szCs w:val="24"/>
                        <w:lang w:val="fr-FR"/>
                      </w:rPr>
                      <w:t>Association Internationale de Signalisation Maritime</w:t>
                    </w:r>
                    <w:r>
                      <w:rPr>
                        <w:rFonts w:ascii="Arial" w:hAnsi="Arial" w:cs="Arial"/>
                        <w:color w:val="000000"/>
                        <w:lang w:val="fr-FR"/>
                      </w:rPr>
                      <w:t xml:space="preserve"> </w:t>
                    </w:r>
                    <w:r>
                      <w:rPr>
                        <w:rFonts w:ascii="Arial" w:hAnsi="Arial" w:cs="Arial"/>
                        <w:i/>
                        <w:iCs/>
                        <w:color w:val="000000"/>
                        <w:lang w:val="fr-FR"/>
                      </w:rPr>
                      <w:t xml:space="preserve"> </w:t>
                    </w:r>
                    <w:r>
                      <w:rPr>
                        <w:rFonts w:ascii="Arial" w:hAnsi="Arial" w:cs="Arial"/>
                        <w:b/>
                        <w:bCs/>
                        <w:i/>
                        <w:iCs/>
                        <w:color w:val="000000"/>
                        <w:sz w:val="48"/>
                        <w:szCs w:val="48"/>
                        <w:lang w:val="fr-FR"/>
                      </w:rPr>
                      <w:t>IALA</w:t>
                    </w:r>
                  </w:p>
                </w:txbxContent>
              </v:textbox>
            </v:shape>
            <v:shape id="_x0000_s1048" type="#_x0000_t202" style="position:absolute;left:-733;top:3090;width:4982;height:742;rotation:-90" filled="f" fillcolor="#0c9" stroked="f">
              <v:textbox style="layout-flow:vertical;mso-layout-flow-alt:bottom-to-top">
                <w:txbxContent>
                  <w:p w14:paraId="0604BC6C" w14:textId="77777777" w:rsidR="004374A2" w:rsidRPr="00454890" w:rsidRDefault="004374A2" w:rsidP="004374A2">
                    <w:pPr>
                      <w:autoSpaceDE w:val="0"/>
                      <w:autoSpaceDN w:val="0"/>
                      <w:adjustRightInd w:val="0"/>
                      <w:rPr>
                        <w:rFonts w:ascii="Arial" w:hAnsi="Arial" w:cs="Arial"/>
                        <w:color w:val="000000"/>
                        <w:sz w:val="24"/>
                        <w:szCs w:val="24"/>
                      </w:rPr>
                    </w:pPr>
                    <w:r w:rsidRPr="00454890">
                      <w:rPr>
                        <w:rFonts w:ascii="Arial" w:hAnsi="Arial" w:cs="Arial"/>
                        <w:color w:val="000000"/>
                        <w:sz w:val="24"/>
                        <w:szCs w:val="24"/>
                      </w:rPr>
                      <w:t>International Association of Marine Aids to Navigation and Lighthouse Authorities</w:t>
                    </w:r>
                  </w:p>
                </w:txbxContent>
              </v:textbox>
            </v:shape>
            <v:line id="_x0000_s1049" style="position:absolute;flip:y;v-text-anchor:middle" from="2280,1146" to="2280,14440"/>
            <v:line id="_x0000_s1050" style="position:absolute;v-text-anchor:middle" from="1320,1200" to="1320,14494"/>
          </v:group>
        </w:pict>
      </w:r>
      <w:r w:rsidR="008D12E1">
        <w:pict w14:anchorId="0467958A">
          <v:shape id="_x0000_s1051" type="#_x0000_t202" style="position:absolute;left:0;text-align:left;margin-left:113.15pt;margin-top:105.15pt;width:4in;height:290.9pt;z-index:251657216;mso-position-horizontal-relative:text;mso-position-vertical-relative:text" filled="f" fillcolor="#0c9" stroked="f">
            <v:textbox>
              <w:txbxContent>
                <w:p w14:paraId="39E1175C" w14:textId="77777777" w:rsidR="004374A2" w:rsidRDefault="004374A2" w:rsidP="004374A2">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Recommendation V-120</w:t>
                  </w:r>
                </w:p>
                <w:p w14:paraId="0B49FBDE" w14:textId="77777777" w:rsidR="004374A2" w:rsidRDefault="004374A2" w:rsidP="004374A2">
                  <w:pPr>
                    <w:autoSpaceDE w:val="0"/>
                    <w:autoSpaceDN w:val="0"/>
                    <w:adjustRightInd w:val="0"/>
                    <w:jc w:val="center"/>
                    <w:rPr>
                      <w:rFonts w:ascii="Arial" w:hAnsi="Arial" w:cs="Arial"/>
                      <w:b/>
                      <w:bCs/>
                      <w:color w:val="000000"/>
                      <w:sz w:val="36"/>
                      <w:szCs w:val="36"/>
                    </w:rPr>
                  </w:pPr>
                </w:p>
                <w:p w14:paraId="30502627" w14:textId="77777777" w:rsidR="004374A2" w:rsidRDefault="004374A2" w:rsidP="004374A2">
                  <w:pPr>
                    <w:autoSpaceDE w:val="0"/>
                    <w:autoSpaceDN w:val="0"/>
                    <w:adjustRightInd w:val="0"/>
                    <w:spacing w:before="240"/>
                    <w:jc w:val="center"/>
                    <w:rPr>
                      <w:rFonts w:ascii="Arial" w:hAnsi="Arial" w:cs="Arial"/>
                      <w:b/>
                      <w:bCs/>
                      <w:color w:val="000000"/>
                      <w:sz w:val="36"/>
                      <w:szCs w:val="36"/>
                    </w:rPr>
                  </w:pPr>
                  <w:r>
                    <w:rPr>
                      <w:rFonts w:ascii="Arial" w:hAnsi="Arial" w:cs="Arial"/>
                      <w:b/>
                      <w:bCs/>
                      <w:color w:val="000000"/>
                      <w:sz w:val="36"/>
                      <w:szCs w:val="36"/>
                    </w:rPr>
                    <w:t>On</w:t>
                  </w:r>
                </w:p>
                <w:p w14:paraId="0DD469FB" w14:textId="77777777" w:rsidR="004374A2" w:rsidRDefault="004374A2" w:rsidP="004374A2">
                  <w:pPr>
                    <w:autoSpaceDE w:val="0"/>
                    <w:autoSpaceDN w:val="0"/>
                    <w:adjustRightInd w:val="0"/>
                    <w:spacing w:before="240"/>
                    <w:jc w:val="center"/>
                    <w:rPr>
                      <w:rFonts w:ascii="Arial" w:hAnsi="Arial" w:cs="Arial"/>
                      <w:b/>
                      <w:bCs/>
                      <w:color w:val="000000"/>
                      <w:sz w:val="36"/>
                      <w:szCs w:val="36"/>
                    </w:rPr>
                  </w:pPr>
                  <w:r>
                    <w:rPr>
                      <w:rFonts w:ascii="Arial" w:hAnsi="Arial" w:cs="Arial"/>
                      <w:b/>
                      <w:bCs/>
                      <w:color w:val="000000"/>
                      <w:sz w:val="36"/>
                      <w:szCs w:val="36"/>
                    </w:rPr>
                    <w:t xml:space="preserve">Vessel Traffic Services </w:t>
                  </w:r>
                  <w:r w:rsidR="00F02AED">
                    <w:rPr>
                      <w:rFonts w:ascii="Arial" w:hAnsi="Arial" w:cs="Arial"/>
                      <w:b/>
                      <w:bCs/>
                      <w:color w:val="000000"/>
                      <w:sz w:val="36"/>
                      <w:szCs w:val="36"/>
                    </w:rPr>
                    <w:t xml:space="preserve">in </w:t>
                  </w:r>
                  <w:r>
                    <w:rPr>
                      <w:rFonts w:ascii="Arial" w:hAnsi="Arial" w:cs="Arial"/>
                      <w:b/>
                      <w:bCs/>
                      <w:color w:val="000000"/>
                      <w:sz w:val="36"/>
                      <w:szCs w:val="36"/>
                    </w:rPr>
                    <w:t>Inland Waters</w:t>
                  </w:r>
                </w:p>
                <w:p w14:paraId="28F2846C" w14:textId="77777777" w:rsidR="004374A2" w:rsidRDefault="004374A2" w:rsidP="004374A2">
                  <w:pPr>
                    <w:autoSpaceDE w:val="0"/>
                    <w:autoSpaceDN w:val="0"/>
                    <w:adjustRightInd w:val="0"/>
                    <w:spacing w:before="240"/>
                    <w:jc w:val="center"/>
                    <w:rPr>
                      <w:rFonts w:ascii="Arial" w:hAnsi="Arial" w:cs="Arial"/>
                      <w:b/>
                      <w:bCs/>
                      <w:color w:val="000000"/>
                      <w:sz w:val="36"/>
                      <w:szCs w:val="36"/>
                    </w:rPr>
                  </w:pPr>
                  <w:r>
                    <w:rPr>
                      <w:rFonts w:ascii="Arial" w:hAnsi="Arial" w:cs="Arial"/>
                      <w:b/>
                      <w:bCs/>
                      <w:color w:val="000000"/>
                      <w:sz w:val="36"/>
                      <w:szCs w:val="36"/>
                    </w:rPr>
                    <w:t>Edition</w:t>
                  </w:r>
                  <w:r w:rsidR="00F02AED">
                    <w:rPr>
                      <w:rFonts w:ascii="Arial" w:hAnsi="Arial" w:cs="Arial"/>
                      <w:b/>
                      <w:bCs/>
                      <w:color w:val="000000"/>
                      <w:sz w:val="36"/>
                      <w:szCs w:val="36"/>
                    </w:rPr>
                    <w:t xml:space="preserve"> 1</w:t>
                  </w:r>
                  <w:r w:rsidR="00584BC5">
                    <w:rPr>
                      <w:rFonts w:ascii="Arial" w:hAnsi="Arial" w:cs="Arial"/>
                      <w:b/>
                      <w:bCs/>
                      <w:color w:val="000000"/>
                      <w:sz w:val="36"/>
                      <w:szCs w:val="36"/>
                    </w:rPr>
                    <w:t>.</w:t>
                  </w:r>
                  <w:del w:id="1" w:author="Thomas" w:date="2012-09-04T03:19:00Z">
                    <w:r w:rsidR="00584BC5" w:rsidDel="00D671FC">
                      <w:rPr>
                        <w:rFonts w:ascii="Arial" w:hAnsi="Arial" w:cs="Arial"/>
                        <w:b/>
                        <w:bCs/>
                        <w:color w:val="000000"/>
                        <w:sz w:val="36"/>
                        <w:szCs w:val="36"/>
                      </w:rPr>
                      <w:delText>1</w:delText>
                    </w:r>
                  </w:del>
                  <w:ins w:id="2" w:author="Thomas" w:date="2012-09-04T03:19:00Z">
                    <w:r w:rsidR="00D671FC">
                      <w:rPr>
                        <w:rFonts w:ascii="Arial" w:hAnsi="Arial" w:cs="Arial"/>
                        <w:b/>
                        <w:bCs/>
                        <w:color w:val="000000"/>
                        <w:sz w:val="36"/>
                        <w:szCs w:val="36"/>
                      </w:rPr>
                      <w:t>2</w:t>
                    </w:r>
                  </w:ins>
                </w:p>
                <w:p w14:paraId="7ACEEC96" w14:textId="77777777" w:rsidR="004374A2" w:rsidDel="00D671FC" w:rsidRDefault="004374A2" w:rsidP="004374A2">
                  <w:pPr>
                    <w:autoSpaceDE w:val="0"/>
                    <w:autoSpaceDN w:val="0"/>
                    <w:adjustRightInd w:val="0"/>
                    <w:spacing w:before="240"/>
                    <w:jc w:val="center"/>
                    <w:rPr>
                      <w:del w:id="3" w:author="Thomas" w:date="2012-09-04T03:20:00Z"/>
                      <w:rFonts w:ascii="Arial" w:hAnsi="Arial" w:cs="Arial"/>
                      <w:b/>
                      <w:bCs/>
                      <w:color w:val="000000"/>
                      <w:sz w:val="36"/>
                      <w:szCs w:val="36"/>
                    </w:rPr>
                  </w:pPr>
                  <w:del w:id="4" w:author="Thomas" w:date="2012-09-04T03:20:00Z">
                    <w:r w:rsidDel="00D671FC">
                      <w:rPr>
                        <w:rFonts w:ascii="Arial" w:hAnsi="Arial" w:cs="Arial"/>
                        <w:b/>
                        <w:bCs/>
                        <w:color w:val="000000"/>
                        <w:sz w:val="36"/>
                        <w:szCs w:val="36"/>
                      </w:rPr>
                      <w:delText>June 200</w:delText>
                    </w:r>
                    <w:r w:rsidR="00584BC5" w:rsidDel="00D671FC">
                      <w:rPr>
                        <w:rFonts w:ascii="Arial" w:hAnsi="Arial" w:cs="Arial"/>
                        <w:b/>
                        <w:bCs/>
                        <w:color w:val="000000"/>
                        <w:sz w:val="36"/>
                        <w:szCs w:val="36"/>
                      </w:rPr>
                      <w:delText>5</w:delText>
                    </w:r>
                  </w:del>
                  <w:ins w:id="5" w:author="Thomas" w:date="2012-09-04T03:20:00Z">
                    <w:r w:rsidR="00D671FC">
                      <w:rPr>
                        <w:rFonts w:ascii="Arial" w:hAnsi="Arial" w:cs="Arial"/>
                        <w:b/>
                        <w:bCs/>
                        <w:color w:val="000000"/>
                        <w:sz w:val="36"/>
                        <w:szCs w:val="36"/>
                      </w:rPr>
                      <w:t>September 2012</w:t>
                    </w:r>
                  </w:ins>
                </w:p>
                <w:p w14:paraId="6F573006" w14:textId="77777777" w:rsidR="004374A2" w:rsidRDefault="004374A2" w:rsidP="004374A2">
                  <w:pPr>
                    <w:autoSpaceDE w:val="0"/>
                    <w:autoSpaceDN w:val="0"/>
                    <w:adjustRightInd w:val="0"/>
                    <w:spacing w:before="240"/>
                    <w:jc w:val="center"/>
                    <w:rPr>
                      <w:rFonts w:ascii="Arial" w:hAnsi="Arial" w:cs="Arial"/>
                      <w:b/>
                      <w:bCs/>
                      <w:color w:val="000000"/>
                      <w:sz w:val="36"/>
                      <w:szCs w:val="36"/>
                    </w:rPr>
                  </w:pPr>
                </w:p>
                <w:p w14:paraId="7EDA47FE" w14:textId="77777777" w:rsidR="004374A2" w:rsidRDefault="00584BC5" w:rsidP="004374A2">
                  <w:pPr>
                    <w:autoSpaceDE w:val="0"/>
                    <w:autoSpaceDN w:val="0"/>
                    <w:adjustRightInd w:val="0"/>
                    <w:jc w:val="center"/>
                    <w:rPr>
                      <w:ins w:id="6" w:author="Thomas" w:date="2012-09-04T03:25:00Z"/>
                      <w:rFonts w:ascii="Arial" w:hAnsi="Arial" w:cs="Arial"/>
                      <w:b/>
                      <w:bCs/>
                      <w:color w:val="000000"/>
                    </w:rPr>
                  </w:pPr>
                  <w:r>
                    <w:rPr>
                      <w:rFonts w:ascii="Arial" w:hAnsi="Arial" w:cs="Arial"/>
                      <w:b/>
                      <w:bCs/>
                      <w:color w:val="000000"/>
                    </w:rPr>
                    <w:t>Edition 1 / June 2001</w:t>
                  </w:r>
                </w:p>
                <w:p w14:paraId="1708D82F" w14:textId="77777777" w:rsidR="00D671FC" w:rsidRDefault="00D671FC" w:rsidP="004374A2">
                  <w:pPr>
                    <w:autoSpaceDE w:val="0"/>
                    <w:autoSpaceDN w:val="0"/>
                    <w:adjustRightInd w:val="0"/>
                    <w:jc w:val="center"/>
                    <w:rPr>
                      <w:ins w:id="7" w:author="Thomas" w:date="2012-09-04T03:25:00Z"/>
                      <w:rFonts w:ascii="Arial" w:hAnsi="Arial" w:cs="Arial"/>
                      <w:b/>
                      <w:bCs/>
                      <w:color w:val="000000"/>
                    </w:rPr>
                  </w:pPr>
                </w:p>
                <w:p w14:paraId="495A2EC2" w14:textId="77777777" w:rsidR="00D671FC" w:rsidRPr="00657E15" w:rsidRDefault="00B02886" w:rsidP="00D671FC">
                  <w:pPr>
                    <w:numPr>
                      <w:ins w:id="8" w:author="Paul Owen" w:date="2011-09-21T12:38:00Z"/>
                    </w:numPr>
                    <w:autoSpaceDE w:val="0"/>
                    <w:autoSpaceDN w:val="0"/>
                    <w:adjustRightInd w:val="0"/>
                    <w:jc w:val="center"/>
                    <w:rPr>
                      <w:ins w:id="9" w:author="Thomas" w:date="2012-09-04T03:25:00Z"/>
                      <w:b/>
                      <w:rPrChange w:id="10" w:author="Paul Owen" w:date="2011-09-21T12:39:00Z">
                        <w:rPr>
                          <w:ins w:id="11" w:author="Thomas" w:date="2012-09-04T03:25:00Z"/>
                        </w:rPr>
                      </w:rPrChange>
                    </w:rPr>
                  </w:pPr>
                  <w:ins w:id="12" w:author="Thomas" w:date="2012-09-04T03:25:00Z">
                    <w:r w:rsidRPr="00B02886">
                      <w:rPr>
                        <w:b/>
                        <w:rPrChange w:id="13" w:author="Paul Owen" w:date="2011-09-21T12:39:00Z">
                          <w:rPr/>
                        </w:rPrChange>
                      </w:rPr>
                      <w:t xml:space="preserve">VTS work program 2010-2014, </w:t>
                    </w:r>
                  </w:ins>
                  <w:ins w:id="14" w:author="Thomas" w:date="2012-09-04T03:26:00Z">
                    <w:r w:rsidR="00D671FC">
                      <w:rPr>
                        <w:b/>
                      </w:rPr>
                      <w:t>(</w:t>
                    </w:r>
                  </w:ins>
                  <w:ins w:id="15" w:author="Thomas" w:date="2012-09-04T03:25:00Z">
                    <w:r w:rsidRPr="00B02886">
                      <w:rPr>
                        <w:b/>
                        <w:rPrChange w:id="16" w:author="Paul Owen" w:date="2011-09-21T12:39:00Z">
                          <w:rPr/>
                        </w:rPrChange>
                      </w:rPr>
                      <w:t xml:space="preserve">task </w:t>
                    </w:r>
                    <w:r w:rsidR="00D671FC">
                      <w:rPr>
                        <w:b/>
                      </w:rPr>
                      <w:t>5.a.ii, 5.a.iii, &amp;</w:t>
                    </w:r>
                  </w:ins>
                  <w:ins w:id="17" w:author="Thomas" w:date="2012-09-04T03:26:00Z">
                    <w:r w:rsidR="00D671FC">
                      <w:rPr>
                        <w:b/>
                      </w:rPr>
                      <w:t xml:space="preserve"> 5.a.iv)</w:t>
                    </w:r>
                  </w:ins>
                  <w:ins w:id="18" w:author="Thomas" w:date="2012-09-04T03:25:00Z">
                    <w:r w:rsidRPr="00B02886">
                      <w:rPr>
                        <w:b/>
                        <w:rPrChange w:id="19" w:author="Paul Owen" w:date="2011-09-21T12:39:00Z">
                          <w:rPr/>
                        </w:rPrChange>
                      </w:rPr>
                      <w:t>:</w:t>
                    </w:r>
                  </w:ins>
                </w:p>
                <w:p w14:paraId="23C09E59" w14:textId="77777777" w:rsidR="00D671FC" w:rsidRPr="00657E15" w:rsidRDefault="00D671FC" w:rsidP="00D671FC">
                  <w:pPr>
                    <w:numPr>
                      <w:ins w:id="20" w:author="Paul Owen" w:date="2011-09-21T12:38:00Z"/>
                    </w:numPr>
                    <w:autoSpaceDE w:val="0"/>
                    <w:autoSpaceDN w:val="0"/>
                    <w:adjustRightInd w:val="0"/>
                    <w:jc w:val="center"/>
                    <w:rPr>
                      <w:ins w:id="21" w:author="Thomas" w:date="2012-09-04T03:25:00Z"/>
                      <w:b/>
                      <w:rPrChange w:id="22" w:author="Paul Owen" w:date="2011-09-21T12:39:00Z">
                        <w:rPr>
                          <w:ins w:id="23" w:author="Thomas" w:date="2012-09-04T03:25:00Z"/>
                        </w:rPr>
                      </w:rPrChange>
                    </w:rPr>
                  </w:pPr>
                  <w:ins w:id="24" w:author="Thomas" w:date="2012-09-04T03:25:00Z">
                    <w:r>
                      <w:rPr>
                        <w:b/>
                      </w:rPr>
                      <w:t>Review</w:t>
                    </w:r>
                  </w:ins>
                  <w:ins w:id="25" w:author="Thomas" w:date="2012-09-04T03:26:00Z">
                    <w:r>
                      <w:rPr>
                        <w:b/>
                      </w:rPr>
                      <w:t xml:space="preserve"> recommendations and guidelines</w:t>
                    </w:r>
                  </w:ins>
                  <w:ins w:id="26" w:author="Thomas" w:date="2012-09-04T03:25:00Z">
                    <w:r w:rsidR="00B02886" w:rsidRPr="00B02886">
                      <w:rPr>
                        <w:b/>
                        <w:rPrChange w:id="27" w:author="Paul Owen" w:date="2011-09-21T12:39:00Z">
                          <w:rPr/>
                        </w:rPrChange>
                      </w:rPr>
                      <w:t xml:space="preserve"> – </w:t>
                    </w:r>
                  </w:ins>
                </w:p>
                <w:p w14:paraId="2F8775F4" w14:textId="77777777" w:rsidR="00D671FC" w:rsidRDefault="00D671FC" w:rsidP="004374A2">
                  <w:pPr>
                    <w:autoSpaceDE w:val="0"/>
                    <w:autoSpaceDN w:val="0"/>
                    <w:adjustRightInd w:val="0"/>
                    <w:jc w:val="center"/>
                    <w:rPr>
                      <w:rFonts w:ascii="Arial" w:hAnsi="Arial" w:cs="Arial"/>
                      <w:b/>
                      <w:bCs/>
                      <w:color w:val="000000"/>
                    </w:rPr>
                  </w:pPr>
                </w:p>
              </w:txbxContent>
            </v:textbox>
          </v:shape>
        </w:pict>
      </w:r>
      <w:r w:rsidR="008C57AA" w:rsidRPr="00216CA0">
        <w:br w:type="page"/>
      </w:r>
    </w:p>
    <w:p w14:paraId="0298E7E2" w14:textId="77777777" w:rsidR="001D531B" w:rsidRDefault="001D531B" w:rsidP="00FB0D9D">
      <w:pPr>
        <w:pStyle w:val="Title"/>
        <w:rPr>
          <w:ins w:id="28" w:author="Thomas" w:date="2012-09-04T09:56:00Z"/>
        </w:rPr>
      </w:pPr>
    </w:p>
    <w:p w14:paraId="3F0474EF" w14:textId="77777777" w:rsidR="00FB0D9D" w:rsidRDefault="00FB0D9D" w:rsidP="00FB0D9D">
      <w:pPr>
        <w:pStyle w:val="Title"/>
      </w:pPr>
      <w:r>
        <w:t xml:space="preserve">Document Revisions </w:t>
      </w:r>
    </w:p>
    <w:p w14:paraId="2906D8A2" w14:textId="77777777" w:rsidR="00FB0D9D" w:rsidRDefault="00FB0D9D" w:rsidP="00FB0D9D">
      <w:pPr>
        <w:pStyle w:val="BodyText"/>
      </w:pPr>
      <w:r>
        <w:t xml:space="preserve">Revisions to the IALA Document are to be noted in the table prior to the issue of a revised document.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360"/>
        <w:gridCol w:w="4161"/>
      </w:tblGrid>
      <w:tr w:rsidR="00FB0D9D" w14:paraId="5C5D7FD0" w14:textId="77777777">
        <w:trPr>
          <w:jc w:val="center"/>
        </w:trPr>
        <w:tc>
          <w:tcPr>
            <w:tcW w:w="1908" w:type="dxa"/>
          </w:tcPr>
          <w:p w14:paraId="06B1873C" w14:textId="77777777" w:rsidR="00FB0D9D" w:rsidRDefault="00FB0D9D" w:rsidP="00FB0D9D">
            <w:pPr>
              <w:pStyle w:val="BodyText"/>
              <w:spacing w:before="120"/>
              <w:jc w:val="center"/>
              <w:rPr>
                <w:rFonts w:ascii="Arial" w:hAnsi="Arial"/>
                <w:b/>
              </w:rPr>
            </w:pPr>
            <w:r>
              <w:rPr>
                <w:rFonts w:ascii="Arial" w:hAnsi="Arial"/>
                <w:b/>
              </w:rPr>
              <w:t>Date</w:t>
            </w:r>
          </w:p>
        </w:tc>
        <w:tc>
          <w:tcPr>
            <w:tcW w:w="3360" w:type="dxa"/>
          </w:tcPr>
          <w:p w14:paraId="639DCE1B" w14:textId="77777777" w:rsidR="00FB0D9D" w:rsidRDefault="00FB0D9D" w:rsidP="00FB0D9D">
            <w:pPr>
              <w:pStyle w:val="BodyText"/>
              <w:spacing w:before="120"/>
              <w:jc w:val="center"/>
              <w:rPr>
                <w:rFonts w:ascii="Arial" w:hAnsi="Arial"/>
                <w:b/>
              </w:rPr>
            </w:pPr>
            <w:r>
              <w:rPr>
                <w:rFonts w:ascii="Arial" w:hAnsi="Arial"/>
                <w:b/>
              </w:rPr>
              <w:t>Page / Section Revised</w:t>
            </w:r>
          </w:p>
        </w:tc>
        <w:tc>
          <w:tcPr>
            <w:tcW w:w="4161" w:type="dxa"/>
          </w:tcPr>
          <w:p w14:paraId="37F8BC53" w14:textId="77777777" w:rsidR="00FB0D9D" w:rsidRDefault="00FB0D9D" w:rsidP="00FB0D9D">
            <w:pPr>
              <w:pStyle w:val="BodyText"/>
              <w:spacing w:before="120"/>
              <w:jc w:val="center"/>
              <w:rPr>
                <w:rFonts w:ascii="Arial" w:hAnsi="Arial"/>
                <w:b/>
              </w:rPr>
            </w:pPr>
            <w:r>
              <w:rPr>
                <w:rFonts w:ascii="Arial" w:hAnsi="Arial"/>
                <w:b/>
              </w:rPr>
              <w:t>Requirement for Revision</w:t>
            </w:r>
          </w:p>
        </w:tc>
      </w:tr>
      <w:tr w:rsidR="00FB0D9D" w14:paraId="548CFCEC" w14:textId="77777777">
        <w:trPr>
          <w:trHeight w:val="1452"/>
          <w:jc w:val="center"/>
        </w:trPr>
        <w:tc>
          <w:tcPr>
            <w:tcW w:w="1908" w:type="dxa"/>
          </w:tcPr>
          <w:p w14:paraId="09FD293B" w14:textId="77777777" w:rsidR="00FB0D9D" w:rsidRPr="00E71A3E" w:rsidRDefault="00FB0D9D" w:rsidP="00FB0D9D">
            <w:pPr>
              <w:pStyle w:val="BodyText"/>
            </w:pPr>
            <w:r w:rsidRPr="00E71A3E">
              <w:t>July 2005</w:t>
            </w:r>
          </w:p>
          <w:p w14:paraId="502367AB" w14:textId="77777777" w:rsidR="00FB0D9D" w:rsidRPr="00E71A3E" w:rsidRDefault="00FB0D9D" w:rsidP="00FB0D9D">
            <w:pPr>
              <w:pStyle w:val="BodyText"/>
            </w:pPr>
          </w:p>
        </w:tc>
        <w:tc>
          <w:tcPr>
            <w:tcW w:w="3360" w:type="dxa"/>
          </w:tcPr>
          <w:p w14:paraId="794CDD8A" w14:textId="77777777" w:rsidR="00FB0D9D" w:rsidRPr="00460028" w:rsidRDefault="00FB0D9D" w:rsidP="00FB0D9D">
            <w:pPr>
              <w:pStyle w:val="BodyText"/>
              <w:rPr>
                <w:highlight w:val="yellow"/>
              </w:rPr>
            </w:pPr>
            <w:r w:rsidRPr="00E71A3E">
              <w:t>Entire doc</w:t>
            </w:r>
            <w:r w:rsidR="00480029">
              <w:t>ument</w:t>
            </w:r>
            <w:r w:rsidRPr="00E71A3E">
              <w:t xml:space="preserve"> reformatted</w:t>
            </w:r>
          </w:p>
        </w:tc>
        <w:tc>
          <w:tcPr>
            <w:tcW w:w="4161" w:type="dxa"/>
          </w:tcPr>
          <w:p w14:paraId="14DBEFD8" w14:textId="77777777" w:rsidR="00FB0D9D" w:rsidRPr="00460028" w:rsidRDefault="00FB0D9D" w:rsidP="00FB0D9D">
            <w:pPr>
              <w:pStyle w:val="BodyText"/>
            </w:pPr>
            <w:r>
              <w:t>Reformatting to meet IALA documentation standards</w:t>
            </w:r>
          </w:p>
        </w:tc>
      </w:tr>
      <w:tr w:rsidR="00FB0D9D" w14:paraId="67C5CC58" w14:textId="77777777">
        <w:trPr>
          <w:trHeight w:val="1812"/>
          <w:jc w:val="center"/>
        </w:trPr>
        <w:tc>
          <w:tcPr>
            <w:tcW w:w="1908" w:type="dxa"/>
          </w:tcPr>
          <w:p w14:paraId="3FCFC034" w14:textId="77777777" w:rsidR="00FB0D9D" w:rsidRPr="00E71A3E" w:rsidRDefault="00D671FC" w:rsidP="00FB0D9D">
            <w:pPr>
              <w:pStyle w:val="BodyText"/>
            </w:pPr>
            <w:ins w:id="29" w:author="Thomas" w:date="2012-09-04T03:21:00Z">
              <w:r>
                <w:t>September 2012</w:t>
              </w:r>
            </w:ins>
          </w:p>
        </w:tc>
        <w:tc>
          <w:tcPr>
            <w:tcW w:w="3360" w:type="dxa"/>
          </w:tcPr>
          <w:p w14:paraId="200D55E5" w14:textId="77777777" w:rsidR="00FB0D9D" w:rsidRPr="00460028" w:rsidRDefault="00B02886" w:rsidP="00FB0D9D">
            <w:pPr>
              <w:pStyle w:val="BodyText"/>
              <w:rPr>
                <w:highlight w:val="yellow"/>
              </w:rPr>
            </w:pPr>
            <w:ins w:id="30" w:author="Thomas" w:date="2012-09-05T02:07:00Z">
              <w:r w:rsidRPr="00B02886">
                <w:rPr>
                  <w:rPrChange w:id="31" w:author="Thomas" w:date="2012-09-05T02:08:00Z">
                    <w:rPr>
                      <w:highlight w:val="yellow"/>
                    </w:rPr>
                  </w:rPrChange>
                </w:rPr>
                <w:t>Entire document updated</w:t>
              </w:r>
            </w:ins>
          </w:p>
        </w:tc>
        <w:tc>
          <w:tcPr>
            <w:tcW w:w="4161" w:type="dxa"/>
          </w:tcPr>
          <w:p w14:paraId="3AA50536" w14:textId="77777777" w:rsidR="00FB0D9D" w:rsidRPr="00460028" w:rsidRDefault="00BF2B38" w:rsidP="00FB0D9D">
            <w:pPr>
              <w:pStyle w:val="BodyText"/>
            </w:pPr>
            <w:ins w:id="32" w:author="Thomas" w:date="2012-09-05T02:07:00Z">
              <w:r>
                <w:t>Upda</w:t>
              </w:r>
            </w:ins>
            <w:ins w:id="33" w:author="Thomas" w:date="2012-09-04T09:54:00Z">
              <w:r w:rsidR="00615185">
                <w:t xml:space="preserve">ting to align with 2012 </w:t>
              </w:r>
            </w:ins>
            <w:ins w:id="34" w:author="Thomas" w:date="2012-09-04T09:55:00Z">
              <w:r w:rsidR="00615185">
                <w:t>IALA Vessel Traffic Services User Manual, Edition 5</w:t>
              </w:r>
            </w:ins>
          </w:p>
        </w:tc>
      </w:tr>
      <w:tr w:rsidR="00FB0D9D" w14:paraId="56142FEC" w14:textId="77777777">
        <w:trPr>
          <w:trHeight w:val="1812"/>
          <w:jc w:val="center"/>
        </w:trPr>
        <w:tc>
          <w:tcPr>
            <w:tcW w:w="1908" w:type="dxa"/>
          </w:tcPr>
          <w:p w14:paraId="2A3D431B" w14:textId="77777777" w:rsidR="00FB0D9D" w:rsidRDefault="00FB0D9D" w:rsidP="00FB0D9D">
            <w:pPr>
              <w:pStyle w:val="BodyText"/>
            </w:pPr>
          </w:p>
        </w:tc>
        <w:tc>
          <w:tcPr>
            <w:tcW w:w="3360" w:type="dxa"/>
          </w:tcPr>
          <w:p w14:paraId="0B44354F" w14:textId="77777777" w:rsidR="00FB0D9D" w:rsidRDefault="00FB0D9D" w:rsidP="00FB0D9D">
            <w:pPr>
              <w:pStyle w:val="BodyText"/>
            </w:pPr>
          </w:p>
        </w:tc>
        <w:tc>
          <w:tcPr>
            <w:tcW w:w="4161" w:type="dxa"/>
          </w:tcPr>
          <w:p w14:paraId="52BDCAA6" w14:textId="77777777" w:rsidR="00FB0D9D" w:rsidRDefault="00FB0D9D" w:rsidP="00FB0D9D">
            <w:pPr>
              <w:pStyle w:val="BodyText"/>
            </w:pPr>
          </w:p>
        </w:tc>
      </w:tr>
      <w:tr w:rsidR="00FB0D9D" w14:paraId="63104551" w14:textId="77777777">
        <w:trPr>
          <w:trHeight w:val="1812"/>
          <w:jc w:val="center"/>
        </w:trPr>
        <w:tc>
          <w:tcPr>
            <w:tcW w:w="1908" w:type="dxa"/>
          </w:tcPr>
          <w:p w14:paraId="5F7F66F8" w14:textId="77777777" w:rsidR="00FB0D9D" w:rsidRDefault="00FB0D9D" w:rsidP="00FB0D9D">
            <w:pPr>
              <w:pStyle w:val="BodyText"/>
            </w:pPr>
          </w:p>
        </w:tc>
        <w:tc>
          <w:tcPr>
            <w:tcW w:w="3360" w:type="dxa"/>
          </w:tcPr>
          <w:p w14:paraId="359E2A10" w14:textId="77777777" w:rsidR="00FB0D9D" w:rsidRDefault="00FB0D9D" w:rsidP="00FB0D9D">
            <w:pPr>
              <w:pStyle w:val="BodyText"/>
            </w:pPr>
          </w:p>
        </w:tc>
        <w:tc>
          <w:tcPr>
            <w:tcW w:w="4161" w:type="dxa"/>
          </w:tcPr>
          <w:p w14:paraId="0FC065DB" w14:textId="77777777" w:rsidR="00FB0D9D" w:rsidRDefault="00FB0D9D" w:rsidP="00FB0D9D">
            <w:pPr>
              <w:pStyle w:val="BodyText"/>
            </w:pPr>
          </w:p>
        </w:tc>
      </w:tr>
      <w:tr w:rsidR="00FB0D9D" w14:paraId="6C19C165" w14:textId="77777777">
        <w:trPr>
          <w:trHeight w:val="1812"/>
          <w:jc w:val="center"/>
        </w:trPr>
        <w:tc>
          <w:tcPr>
            <w:tcW w:w="1908" w:type="dxa"/>
          </w:tcPr>
          <w:p w14:paraId="02402E90" w14:textId="77777777" w:rsidR="00FB0D9D" w:rsidRDefault="00FB0D9D" w:rsidP="00FB0D9D">
            <w:pPr>
              <w:pStyle w:val="BodyText"/>
            </w:pPr>
          </w:p>
        </w:tc>
        <w:tc>
          <w:tcPr>
            <w:tcW w:w="3360" w:type="dxa"/>
          </w:tcPr>
          <w:p w14:paraId="734700A2" w14:textId="77777777" w:rsidR="00FB0D9D" w:rsidRDefault="00FB0D9D" w:rsidP="00FB0D9D">
            <w:pPr>
              <w:pStyle w:val="BodyText"/>
            </w:pPr>
          </w:p>
        </w:tc>
        <w:tc>
          <w:tcPr>
            <w:tcW w:w="4161" w:type="dxa"/>
          </w:tcPr>
          <w:p w14:paraId="05F03B26" w14:textId="77777777" w:rsidR="00FB0D9D" w:rsidRDefault="00FB0D9D" w:rsidP="00FB0D9D">
            <w:pPr>
              <w:pStyle w:val="BodyText"/>
            </w:pPr>
          </w:p>
        </w:tc>
      </w:tr>
      <w:tr w:rsidR="00FB0D9D" w14:paraId="090C6847" w14:textId="77777777">
        <w:trPr>
          <w:trHeight w:val="1812"/>
          <w:jc w:val="center"/>
        </w:trPr>
        <w:tc>
          <w:tcPr>
            <w:tcW w:w="1908" w:type="dxa"/>
          </w:tcPr>
          <w:p w14:paraId="331D406B" w14:textId="77777777" w:rsidR="00FB0D9D" w:rsidRDefault="00FB0D9D" w:rsidP="00FB0D9D">
            <w:pPr>
              <w:pStyle w:val="BodyText"/>
            </w:pPr>
          </w:p>
        </w:tc>
        <w:tc>
          <w:tcPr>
            <w:tcW w:w="3360" w:type="dxa"/>
          </w:tcPr>
          <w:p w14:paraId="043D251D" w14:textId="77777777" w:rsidR="00FB0D9D" w:rsidRDefault="00FB0D9D" w:rsidP="00FB0D9D">
            <w:pPr>
              <w:pStyle w:val="BodyText"/>
            </w:pPr>
          </w:p>
        </w:tc>
        <w:tc>
          <w:tcPr>
            <w:tcW w:w="4161" w:type="dxa"/>
          </w:tcPr>
          <w:p w14:paraId="38C56DA7" w14:textId="77777777" w:rsidR="00FB0D9D" w:rsidRDefault="00FB0D9D" w:rsidP="00FB0D9D">
            <w:pPr>
              <w:pStyle w:val="BodyText"/>
            </w:pPr>
          </w:p>
        </w:tc>
      </w:tr>
    </w:tbl>
    <w:p w14:paraId="3C091FA5" w14:textId="77777777" w:rsidR="00600A3E" w:rsidRDefault="00FB0D9D" w:rsidP="00600A3E">
      <w:pPr>
        <w:pStyle w:val="Title"/>
      </w:pPr>
      <w:r>
        <w:br w:type="page"/>
      </w:r>
    </w:p>
    <w:p w14:paraId="450FCB17" w14:textId="77777777" w:rsidR="001D531B" w:rsidRDefault="001D531B" w:rsidP="00600A3E">
      <w:pPr>
        <w:pStyle w:val="Subtitle"/>
        <w:rPr>
          <w:ins w:id="35" w:author="Thomas" w:date="2012-09-04T09:56:00Z"/>
        </w:rPr>
      </w:pPr>
    </w:p>
    <w:p w14:paraId="09EF1C82" w14:textId="77777777" w:rsidR="00600A3E" w:rsidRDefault="00600A3E" w:rsidP="00600A3E">
      <w:pPr>
        <w:pStyle w:val="Subtitle"/>
      </w:pPr>
      <w:r>
        <w:t>Table of Contents</w:t>
      </w:r>
    </w:p>
    <w:p w14:paraId="352550F6" w14:textId="77777777" w:rsidR="00600A3E" w:rsidRDefault="00B02886" w:rsidP="00600A3E">
      <w:pPr>
        <w:pStyle w:val="TOC1"/>
        <w:tabs>
          <w:tab w:val="left" w:pos="400"/>
          <w:tab w:val="right" w:pos="9203"/>
        </w:tabs>
        <w:rPr>
          <w:rFonts w:ascii="Times New Roman" w:hAnsi="Times New Roman" w:cs="Times New Roman"/>
          <w:b w:val="0"/>
          <w:bCs w:val="0"/>
          <w:caps w:val="0"/>
          <w:noProof/>
          <w:lang w:val="fr-FR"/>
        </w:rPr>
      </w:pPr>
      <w:r>
        <w:fldChar w:fldCharType="begin"/>
      </w:r>
      <w:r w:rsidR="00600A3E">
        <w:instrText xml:space="preserve"> TOC \o "1-3" \h \z \u </w:instrText>
      </w:r>
      <w:r>
        <w:fldChar w:fldCharType="separate"/>
      </w:r>
      <w:hyperlink w:anchor="_Toc109734600" w:history="1">
        <w:r w:rsidR="00600A3E" w:rsidRPr="0031456A">
          <w:rPr>
            <w:rStyle w:val="Hyperlink"/>
            <w:noProof/>
          </w:rPr>
          <w:t>1</w:t>
        </w:r>
        <w:r w:rsidR="00600A3E">
          <w:rPr>
            <w:rFonts w:ascii="Times New Roman" w:hAnsi="Times New Roman" w:cs="Times New Roman"/>
            <w:b w:val="0"/>
            <w:bCs w:val="0"/>
            <w:caps w:val="0"/>
            <w:noProof/>
            <w:lang w:val="fr-FR"/>
          </w:rPr>
          <w:tab/>
        </w:r>
        <w:r w:rsidR="00600A3E" w:rsidRPr="0031456A">
          <w:rPr>
            <w:rStyle w:val="Hyperlink"/>
            <w:noProof/>
          </w:rPr>
          <w:t>INTRODUCTION</w:t>
        </w:r>
        <w:r w:rsidR="00600A3E">
          <w:rPr>
            <w:noProof/>
            <w:webHidden/>
          </w:rPr>
          <w:tab/>
        </w:r>
        <w:r>
          <w:rPr>
            <w:noProof/>
            <w:webHidden/>
          </w:rPr>
          <w:fldChar w:fldCharType="begin"/>
        </w:r>
        <w:r w:rsidR="00600A3E">
          <w:rPr>
            <w:noProof/>
            <w:webHidden/>
          </w:rPr>
          <w:instrText xml:space="preserve"> PAGEREF _Toc109734600 \h </w:instrText>
        </w:r>
        <w:r>
          <w:rPr>
            <w:noProof/>
            <w:webHidden/>
          </w:rPr>
        </w:r>
        <w:r>
          <w:rPr>
            <w:noProof/>
            <w:webHidden/>
          </w:rPr>
          <w:fldChar w:fldCharType="separate"/>
        </w:r>
        <w:r w:rsidR="00FD79CC">
          <w:rPr>
            <w:noProof/>
            <w:webHidden/>
          </w:rPr>
          <w:t>6</w:t>
        </w:r>
        <w:r>
          <w:rPr>
            <w:noProof/>
            <w:webHidden/>
          </w:rPr>
          <w:fldChar w:fldCharType="end"/>
        </w:r>
      </w:hyperlink>
    </w:p>
    <w:p w14:paraId="739FCDDF" w14:textId="77777777" w:rsidR="00600A3E" w:rsidRDefault="008D12E1" w:rsidP="00600A3E">
      <w:pPr>
        <w:pStyle w:val="TOC1"/>
        <w:tabs>
          <w:tab w:val="left" w:pos="400"/>
          <w:tab w:val="right" w:pos="9203"/>
        </w:tabs>
        <w:rPr>
          <w:rFonts w:ascii="Times New Roman" w:hAnsi="Times New Roman" w:cs="Times New Roman"/>
          <w:b w:val="0"/>
          <w:bCs w:val="0"/>
          <w:caps w:val="0"/>
          <w:noProof/>
          <w:lang w:val="fr-FR"/>
        </w:rPr>
      </w:pPr>
      <w:hyperlink w:anchor="_Toc109734601" w:history="1">
        <w:r w:rsidR="00600A3E" w:rsidRPr="0031456A">
          <w:rPr>
            <w:rStyle w:val="Hyperlink"/>
            <w:noProof/>
          </w:rPr>
          <w:t>2</w:t>
        </w:r>
        <w:r w:rsidR="00600A3E">
          <w:rPr>
            <w:rFonts w:ascii="Times New Roman" w:hAnsi="Times New Roman" w:cs="Times New Roman"/>
            <w:b w:val="0"/>
            <w:bCs w:val="0"/>
            <w:caps w:val="0"/>
            <w:noProof/>
            <w:lang w:val="fr-FR"/>
          </w:rPr>
          <w:tab/>
        </w:r>
        <w:r w:rsidR="00600A3E" w:rsidRPr="0031456A">
          <w:rPr>
            <w:rStyle w:val="Hyperlink"/>
            <w:noProof/>
          </w:rPr>
          <w:t>DEFINITIONS AND CLARIFICATIONS</w:t>
        </w:r>
        <w:r w:rsidR="00600A3E">
          <w:rPr>
            <w:noProof/>
            <w:webHidden/>
          </w:rPr>
          <w:tab/>
        </w:r>
        <w:r w:rsidR="00B02886">
          <w:rPr>
            <w:noProof/>
            <w:webHidden/>
          </w:rPr>
          <w:fldChar w:fldCharType="begin"/>
        </w:r>
        <w:r w:rsidR="00600A3E">
          <w:rPr>
            <w:noProof/>
            <w:webHidden/>
          </w:rPr>
          <w:instrText xml:space="preserve"> PAGEREF _Toc109734601 \h </w:instrText>
        </w:r>
        <w:r w:rsidR="00B02886">
          <w:rPr>
            <w:noProof/>
            <w:webHidden/>
          </w:rPr>
        </w:r>
        <w:r w:rsidR="00B02886">
          <w:rPr>
            <w:noProof/>
            <w:webHidden/>
          </w:rPr>
          <w:fldChar w:fldCharType="separate"/>
        </w:r>
        <w:r w:rsidR="00FD79CC">
          <w:rPr>
            <w:noProof/>
            <w:webHidden/>
          </w:rPr>
          <w:t>6</w:t>
        </w:r>
        <w:r w:rsidR="00B02886">
          <w:rPr>
            <w:noProof/>
            <w:webHidden/>
          </w:rPr>
          <w:fldChar w:fldCharType="end"/>
        </w:r>
      </w:hyperlink>
    </w:p>
    <w:p w14:paraId="54A9E26A" w14:textId="77777777" w:rsidR="00600A3E" w:rsidRDefault="008D12E1" w:rsidP="00600A3E">
      <w:pPr>
        <w:pStyle w:val="TOC1"/>
        <w:tabs>
          <w:tab w:val="left" w:pos="400"/>
          <w:tab w:val="right" w:pos="9203"/>
        </w:tabs>
        <w:rPr>
          <w:rFonts w:ascii="Times New Roman" w:hAnsi="Times New Roman" w:cs="Times New Roman"/>
          <w:b w:val="0"/>
          <w:bCs w:val="0"/>
          <w:caps w:val="0"/>
          <w:noProof/>
          <w:lang w:val="fr-FR"/>
        </w:rPr>
      </w:pPr>
      <w:hyperlink w:anchor="_Toc109734602" w:history="1">
        <w:r w:rsidR="00600A3E" w:rsidRPr="0031456A">
          <w:rPr>
            <w:rStyle w:val="Hyperlink"/>
            <w:noProof/>
          </w:rPr>
          <w:t>3</w:t>
        </w:r>
        <w:r w:rsidR="00600A3E">
          <w:rPr>
            <w:rFonts w:ascii="Times New Roman" w:hAnsi="Times New Roman" w:cs="Times New Roman"/>
            <w:b w:val="0"/>
            <w:bCs w:val="0"/>
            <w:caps w:val="0"/>
            <w:noProof/>
            <w:lang w:val="fr-FR"/>
          </w:rPr>
          <w:tab/>
        </w:r>
        <w:r w:rsidR="00600A3E" w:rsidRPr="0031456A">
          <w:rPr>
            <w:rStyle w:val="Hyperlink"/>
            <w:noProof/>
          </w:rPr>
          <w:t>GENERAL CONSIDERATIONS FOR VESSEL TRAFFIC SERVICES IN INLAND WATERS</w:t>
        </w:r>
        <w:r w:rsidR="00600A3E">
          <w:rPr>
            <w:noProof/>
            <w:webHidden/>
          </w:rPr>
          <w:tab/>
        </w:r>
        <w:r w:rsidR="00B02886">
          <w:rPr>
            <w:noProof/>
            <w:webHidden/>
          </w:rPr>
          <w:fldChar w:fldCharType="begin"/>
        </w:r>
        <w:r w:rsidR="00600A3E">
          <w:rPr>
            <w:noProof/>
            <w:webHidden/>
          </w:rPr>
          <w:instrText xml:space="preserve"> PAGEREF _Toc109734602 \h </w:instrText>
        </w:r>
        <w:r w:rsidR="00B02886">
          <w:rPr>
            <w:noProof/>
            <w:webHidden/>
          </w:rPr>
        </w:r>
        <w:r w:rsidR="00B02886">
          <w:rPr>
            <w:noProof/>
            <w:webHidden/>
          </w:rPr>
          <w:fldChar w:fldCharType="separate"/>
        </w:r>
        <w:r w:rsidR="00FD79CC">
          <w:rPr>
            <w:noProof/>
            <w:webHidden/>
          </w:rPr>
          <w:t>7</w:t>
        </w:r>
        <w:r w:rsidR="00B02886">
          <w:rPr>
            <w:noProof/>
            <w:webHidden/>
          </w:rPr>
          <w:fldChar w:fldCharType="end"/>
        </w:r>
      </w:hyperlink>
    </w:p>
    <w:p w14:paraId="145FE6D6" w14:textId="77777777" w:rsidR="00600A3E" w:rsidRDefault="008D12E1" w:rsidP="00600A3E">
      <w:pPr>
        <w:pStyle w:val="TOC2"/>
        <w:tabs>
          <w:tab w:val="left" w:pos="600"/>
          <w:tab w:val="right" w:pos="9203"/>
        </w:tabs>
        <w:rPr>
          <w:b w:val="0"/>
          <w:bCs w:val="0"/>
          <w:noProof/>
          <w:sz w:val="24"/>
          <w:szCs w:val="24"/>
          <w:lang w:val="fr-FR"/>
        </w:rPr>
      </w:pPr>
      <w:hyperlink w:anchor="_Toc109734603" w:history="1">
        <w:r w:rsidR="00600A3E" w:rsidRPr="0031456A">
          <w:rPr>
            <w:rStyle w:val="Hyperlink"/>
            <w:noProof/>
          </w:rPr>
          <w:t>3.1</w:t>
        </w:r>
        <w:r w:rsidR="00600A3E">
          <w:rPr>
            <w:b w:val="0"/>
            <w:bCs w:val="0"/>
            <w:noProof/>
            <w:sz w:val="24"/>
            <w:szCs w:val="24"/>
            <w:lang w:val="fr-FR"/>
          </w:rPr>
          <w:tab/>
        </w:r>
        <w:r w:rsidR="00600A3E" w:rsidRPr="0031456A">
          <w:rPr>
            <w:rStyle w:val="Hyperlink"/>
            <w:noProof/>
          </w:rPr>
          <w:t>Objectives</w:t>
        </w:r>
        <w:r w:rsidR="00600A3E">
          <w:rPr>
            <w:noProof/>
            <w:webHidden/>
          </w:rPr>
          <w:tab/>
        </w:r>
        <w:r w:rsidR="00B02886">
          <w:rPr>
            <w:noProof/>
            <w:webHidden/>
          </w:rPr>
          <w:fldChar w:fldCharType="begin"/>
        </w:r>
        <w:r w:rsidR="00600A3E">
          <w:rPr>
            <w:noProof/>
            <w:webHidden/>
          </w:rPr>
          <w:instrText xml:space="preserve"> PAGEREF _Toc109734603 \h </w:instrText>
        </w:r>
        <w:r w:rsidR="00B02886">
          <w:rPr>
            <w:noProof/>
            <w:webHidden/>
          </w:rPr>
        </w:r>
        <w:r w:rsidR="00B02886">
          <w:rPr>
            <w:noProof/>
            <w:webHidden/>
          </w:rPr>
          <w:fldChar w:fldCharType="separate"/>
        </w:r>
        <w:r w:rsidR="00FD79CC">
          <w:rPr>
            <w:noProof/>
            <w:webHidden/>
          </w:rPr>
          <w:t>7</w:t>
        </w:r>
        <w:r w:rsidR="00B02886">
          <w:rPr>
            <w:noProof/>
            <w:webHidden/>
          </w:rPr>
          <w:fldChar w:fldCharType="end"/>
        </w:r>
      </w:hyperlink>
    </w:p>
    <w:p w14:paraId="3E27498D" w14:textId="77777777" w:rsidR="00600A3E" w:rsidRDefault="008D12E1" w:rsidP="00600A3E">
      <w:pPr>
        <w:pStyle w:val="TOC2"/>
        <w:tabs>
          <w:tab w:val="left" w:pos="600"/>
          <w:tab w:val="right" w:pos="9203"/>
        </w:tabs>
        <w:rPr>
          <w:b w:val="0"/>
          <w:bCs w:val="0"/>
          <w:noProof/>
          <w:sz w:val="24"/>
          <w:szCs w:val="24"/>
          <w:lang w:val="fr-FR"/>
        </w:rPr>
      </w:pPr>
      <w:hyperlink w:anchor="_Toc109734604" w:history="1">
        <w:r w:rsidR="00600A3E" w:rsidRPr="0031456A">
          <w:rPr>
            <w:rStyle w:val="Hyperlink"/>
            <w:noProof/>
          </w:rPr>
          <w:t>3.2</w:t>
        </w:r>
        <w:r w:rsidR="00600A3E">
          <w:rPr>
            <w:b w:val="0"/>
            <w:bCs w:val="0"/>
            <w:noProof/>
            <w:sz w:val="24"/>
            <w:szCs w:val="24"/>
            <w:lang w:val="fr-FR"/>
          </w:rPr>
          <w:tab/>
        </w:r>
        <w:r w:rsidR="00600A3E" w:rsidRPr="0031456A">
          <w:rPr>
            <w:rStyle w:val="Hyperlink"/>
            <w:noProof/>
          </w:rPr>
          <w:t>Responsibilities and liability</w:t>
        </w:r>
        <w:r w:rsidR="00600A3E">
          <w:rPr>
            <w:noProof/>
            <w:webHidden/>
          </w:rPr>
          <w:tab/>
        </w:r>
        <w:r w:rsidR="00B02886">
          <w:rPr>
            <w:noProof/>
            <w:webHidden/>
          </w:rPr>
          <w:fldChar w:fldCharType="begin"/>
        </w:r>
        <w:r w:rsidR="00600A3E">
          <w:rPr>
            <w:noProof/>
            <w:webHidden/>
          </w:rPr>
          <w:instrText xml:space="preserve"> PAGEREF _Toc109734604 \h </w:instrText>
        </w:r>
        <w:r w:rsidR="00B02886">
          <w:rPr>
            <w:noProof/>
            <w:webHidden/>
          </w:rPr>
        </w:r>
        <w:r w:rsidR="00B02886">
          <w:rPr>
            <w:noProof/>
            <w:webHidden/>
          </w:rPr>
          <w:fldChar w:fldCharType="separate"/>
        </w:r>
        <w:r w:rsidR="00FD79CC">
          <w:rPr>
            <w:noProof/>
            <w:webHidden/>
          </w:rPr>
          <w:t>8</w:t>
        </w:r>
        <w:r w:rsidR="00B02886">
          <w:rPr>
            <w:noProof/>
            <w:webHidden/>
          </w:rPr>
          <w:fldChar w:fldCharType="end"/>
        </w:r>
      </w:hyperlink>
    </w:p>
    <w:p w14:paraId="043D8DB4" w14:textId="77777777" w:rsidR="00600A3E" w:rsidRDefault="008D12E1" w:rsidP="00600A3E">
      <w:pPr>
        <w:pStyle w:val="TOC2"/>
        <w:tabs>
          <w:tab w:val="left" w:pos="600"/>
          <w:tab w:val="right" w:pos="9203"/>
        </w:tabs>
        <w:rPr>
          <w:b w:val="0"/>
          <w:bCs w:val="0"/>
          <w:noProof/>
          <w:sz w:val="24"/>
          <w:szCs w:val="24"/>
          <w:lang w:val="fr-FR"/>
        </w:rPr>
      </w:pPr>
      <w:hyperlink w:anchor="_Toc109734605" w:history="1">
        <w:r w:rsidR="00600A3E" w:rsidRPr="0031456A">
          <w:rPr>
            <w:rStyle w:val="Hyperlink"/>
            <w:noProof/>
          </w:rPr>
          <w:t>3.3</w:t>
        </w:r>
        <w:r w:rsidR="00600A3E">
          <w:rPr>
            <w:b w:val="0"/>
            <w:bCs w:val="0"/>
            <w:noProof/>
            <w:sz w:val="24"/>
            <w:szCs w:val="24"/>
            <w:lang w:val="fr-FR"/>
          </w:rPr>
          <w:tab/>
        </w:r>
        <w:r w:rsidR="00600A3E" w:rsidRPr="0031456A">
          <w:rPr>
            <w:rStyle w:val="Hyperlink"/>
            <w:noProof/>
          </w:rPr>
          <w:t>VTS services</w:t>
        </w:r>
        <w:r w:rsidR="00600A3E">
          <w:rPr>
            <w:noProof/>
            <w:webHidden/>
          </w:rPr>
          <w:tab/>
        </w:r>
        <w:r w:rsidR="00B02886">
          <w:rPr>
            <w:noProof/>
            <w:webHidden/>
          </w:rPr>
          <w:fldChar w:fldCharType="begin"/>
        </w:r>
        <w:r w:rsidR="00600A3E">
          <w:rPr>
            <w:noProof/>
            <w:webHidden/>
          </w:rPr>
          <w:instrText xml:space="preserve"> PAGEREF _Toc109734605 \h </w:instrText>
        </w:r>
        <w:r w:rsidR="00B02886">
          <w:rPr>
            <w:noProof/>
            <w:webHidden/>
          </w:rPr>
        </w:r>
        <w:r w:rsidR="00B02886">
          <w:rPr>
            <w:noProof/>
            <w:webHidden/>
          </w:rPr>
          <w:fldChar w:fldCharType="separate"/>
        </w:r>
        <w:r w:rsidR="00FD79CC">
          <w:rPr>
            <w:noProof/>
            <w:webHidden/>
          </w:rPr>
          <w:t>9</w:t>
        </w:r>
        <w:r w:rsidR="00B02886">
          <w:rPr>
            <w:noProof/>
            <w:webHidden/>
          </w:rPr>
          <w:fldChar w:fldCharType="end"/>
        </w:r>
      </w:hyperlink>
    </w:p>
    <w:p w14:paraId="4871DFF2" w14:textId="77777777" w:rsidR="00600A3E" w:rsidRDefault="008D12E1" w:rsidP="00600A3E">
      <w:pPr>
        <w:pStyle w:val="TOC2"/>
        <w:tabs>
          <w:tab w:val="left" w:pos="600"/>
          <w:tab w:val="right" w:pos="9203"/>
        </w:tabs>
        <w:rPr>
          <w:b w:val="0"/>
          <w:bCs w:val="0"/>
          <w:noProof/>
          <w:sz w:val="24"/>
          <w:szCs w:val="24"/>
          <w:lang w:val="fr-FR"/>
        </w:rPr>
      </w:pPr>
      <w:hyperlink w:anchor="_Toc109734606" w:history="1">
        <w:r w:rsidR="00600A3E" w:rsidRPr="0031456A">
          <w:rPr>
            <w:rStyle w:val="Hyperlink"/>
            <w:noProof/>
          </w:rPr>
          <w:t>3.4</w:t>
        </w:r>
        <w:r w:rsidR="00600A3E">
          <w:rPr>
            <w:b w:val="0"/>
            <w:bCs w:val="0"/>
            <w:noProof/>
            <w:sz w:val="24"/>
            <w:szCs w:val="24"/>
            <w:lang w:val="fr-FR"/>
          </w:rPr>
          <w:tab/>
        </w:r>
        <w:r w:rsidR="00600A3E" w:rsidRPr="0031456A">
          <w:rPr>
            <w:rStyle w:val="Hyperlink"/>
            <w:noProof/>
          </w:rPr>
          <w:t>Communication and reporting</w:t>
        </w:r>
        <w:r w:rsidR="00600A3E">
          <w:rPr>
            <w:noProof/>
            <w:webHidden/>
          </w:rPr>
          <w:tab/>
        </w:r>
        <w:r w:rsidR="00B02886">
          <w:rPr>
            <w:noProof/>
            <w:webHidden/>
          </w:rPr>
          <w:fldChar w:fldCharType="begin"/>
        </w:r>
        <w:r w:rsidR="00600A3E">
          <w:rPr>
            <w:noProof/>
            <w:webHidden/>
          </w:rPr>
          <w:instrText xml:space="preserve"> PAGEREF _Toc109734606 \h </w:instrText>
        </w:r>
        <w:r w:rsidR="00B02886">
          <w:rPr>
            <w:noProof/>
            <w:webHidden/>
          </w:rPr>
        </w:r>
        <w:r w:rsidR="00B02886">
          <w:rPr>
            <w:noProof/>
            <w:webHidden/>
          </w:rPr>
          <w:fldChar w:fldCharType="separate"/>
        </w:r>
        <w:r w:rsidR="00FD79CC">
          <w:rPr>
            <w:noProof/>
            <w:webHidden/>
          </w:rPr>
          <w:t>10</w:t>
        </w:r>
        <w:r w:rsidR="00B02886">
          <w:rPr>
            <w:noProof/>
            <w:webHidden/>
          </w:rPr>
          <w:fldChar w:fldCharType="end"/>
        </w:r>
      </w:hyperlink>
    </w:p>
    <w:p w14:paraId="53A93189" w14:textId="77777777" w:rsidR="00600A3E" w:rsidRDefault="008D12E1" w:rsidP="00600A3E">
      <w:pPr>
        <w:pStyle w:val="TOC2"/>
        <w:tabs>
          <w:tab w:val="left" w:pos="600"/>
          <w:tab w:val="right" w:pos="9203"/>
        </w:tabs>
        <w:rPr>
          <w:b w:val="0"/>
          <w:bCs w:val="0"/>
          <w:noProof/>
          <w:sz w:val="24"/>
          <w:szCs w:val="24"/>
          <w:lang w:val="fr-FR"/>
        </w:rPr>
      </w:pPr>
      <w:hyperlink w:anchor="_Toc109734607" w:history="1">
        <w:r w:rsidR="00600A3E" w:rsidRPr="0031456A">
          <w:rPr>
            <w:rStyle w:val="Hyperlink"/>
            <w:noProof/>
          </w:rPr>
          <w:t>3.5</w:t>
        </w:r>
        <w:r w:rsidR="00600A3E">
          <w:rPr>
            <w:b w:val="0"/>
            <w:bCs w:val="0"/>
            <w:noProof/>
            <w:sz w:val="24"/>
            <w:szCs w:val="24"/>
            <w:lang w:val="fr-FR"/>
          </w:rPr>
          <w:tab/>
        </w:r>
        <w:r w:rsidR="00600A3E" w:rsidRPr="0031456A">
          <w:rPr>
            <w:rStyle w:val="Hyperlink"/>
            <w:noProof/>
          </w:rPr>
          <w:t>Organisation</w:t>
        </w:r>
        <w:r w:rsidR="00600A3E">
          <w:rPr>
            <w:noProof/>
            <w:webHidden/>
          </w:rPr>
          <w:tab/>
        </w:r>
        <w:r w:rsidR="00B02886">
          <w:rPr>
            <w:noProof/>
            <w:webHidden/>
          </w:rPr>
          <w:fldChar w:fldCharType="begin"/>
        </w:r>
        <w:r w:rsidR="00600A3E">
          <w:rPr>
            <w:noProof/>
            <w:webHidden/>
          </w:rPr>
          <w:instrText xml:space="preserve"> PAGEREF _Toc109734607 \h </w:instrText>
        </w:r>
        <w:r w:rsidR="00B02886">
          <w:rPr>
            <w:noProof/>
            <w:webHidden/>
          </w:rPr>
        </w:r>
        <w:r w:rsidR="00B02886">
          <w:rPr>
            <w:noProof/>
            <w:webHidden/>
          </w:rPr>
          <w:fldChar w:fldCharType="separate"/>
        </w:r>
        <w:r w:rsidR="00FD79CC">
          <w:rPr>
            <w:noProof/>
            <w:webHidden/>
          </w:rPr>
          <w:t>10</w:t>
        </w:r>
        <w:r w:rsidR="00B02886">
          <w:rPr>
            <w:noProof/>
            <w:webHidden/>
          </w:rPr>
          <w:fldChar w:fldCharType="end"/>
        </w:r>
      </w:hyperlink>
    </w:p>
    <w:p w14:paraId="1CDE40D2" w14:textId="77777777" w:rsidR="00600A3E" w:rsidRDefault="008D12E1" w:rsidP="00600A3E">
      <w:pPr>
        <w:pStyle w:val="TOC2"/>
        <w:tabs>
          <w:tab w:val="left" w:pos="600"/>
          <w:tab w:val="right" w:pos="9203"/>
        </w:tabs>
        <w:rPr>
          <w:b w:val="0"/>
          <w:bCs w:val="0"/>
          <w:noProof/>
          <w:sz w:val="24"/>
          <w:szCs w:val="24"/>
          <w:lang w:val="fr-FR"/>
        </w:rPr>
      </w:pPr>
      <w:hyperlink w:anchor="_Toc109734608" w:history="1">
        <w:r w:rsidR="00600A3E" w:rsidRPr="0031456A">
          <w:rPr>
            <w:rStyle w:val="Hyperlink"/>
            <w:noProof/>
          </w:rPr>
          <w:t>3.6</w:t>
        </w:r>
        <w:r w:rsidR="00600A3E">
          <w:rPr>
            <w:b w:val="0"/>
            <w:bCs w:val="0"/>
            <w:noProof/>
            <w:sz w:val="24"/>
            <w:szCs w:val="24"/>
            <w:lang w:val="fr-FR"/>
          </w:rPr>
          <w:tab/>
        </w:r>
        <w:r w:rsidR="00600A3E" w:rsidRPr="0031456A">
          <w:rPr>
            <w:rStyle w:val="Hyperlink"/>
            <w:noProof/>
          </w:rPr>
          <w:t>Participating vessels</w:t>
        </w:r>
        <w:r w:rsidR="00600A3E">
          <w:rPr>
            <w:noProof/>
            <w:webHidden/>
          </w:rPr>
          <w:tab/>
        </w:r>
        <w:r w:rsidR="00B02886">
          <w:rPr>
            <w:noProof/>
            <w:webHidden/>
          </w:rPr>
          <w:fldChar w:fldCharType="begin"/>
        </w:r>
        <w:r w:rsidR="00600A3E">
          <w:rPr>
            <w:noProof/>
            <w:webHidden/>
          </w:rPr>
          <w:instrText xml:space="preserve"> PAGEREF _Toc109734608 \h </w:instrText>
        </w:r>
        <w:r w:rsidR="00B02886">
          <w:rPr>
            <w:noProof/>
            <w:webHidden/>
          </w:rPr>
        </w:r>
        <w:r w:rsidR="00B02886">
          <w:rPr>
            <w:noProof/>
            <w:webHidden/>
          </w:rPr>
          <w:fldChar w:fldCharType="separate"/>
        </w:r>
        <w:r w:rsidR="00FD79CC">
          <w:rPr>
            <w:noProof/>
            <w:webHidden/>
          </w:rPr>
          <w:t>11</w:t>
        </w:r>
        <w:r w:rsidR="00B02886">
          <w:rPr>
            <w:noProof/>
            <w:webHidden/>
          </w:rPr>
          <w:fldChar w:fldCharType="end"/>
        </w:r>
      </w:hyperlink>
    </w:p>
    <w:p w14:paraId="156968EC" w14:textId="77777777" w:rsidR="00600A3E" w:rsidRDefault="008D12E1" w:rsidP="00600A3E">
      <w:pPr>
        <w:pStyle w:val="TOC1"/>
        <w:tabs>
          <w:tab w:val="left" w:pos="400"/>
          <w:tab w:val="right" w:pos="9203"/>
        </w:tabs>
        <w:rPr>
          <w:rFonts w:ascii="Times New Roman" w:hAnsi="Times New Roman" w:cs="Times New Roman"/>
          <w:b w:val="0"/>
          <w:bCs w:val="0"/>
          <w:caps w:val="0"/>
          <w:noProof/>
          <w:lang w:val="fr-FR"/>
        </w:rPr>
      </w:pPr>
      <w:hyperlink w:anchor="_Toc109734609" w:history="1">
        <w:r w:rsidR="00600A3E" w:rsidRPr="0031456A">
          <w:rPr>
            <w:rStyle w:val="Hyperlink"/>
            <w:noProof/>
          </w:rPr>
          <w:t>4</w:t>
        </w:r>
        <w:r w:rsidR="00600A3E">
          <w:rPr>
            <w:rFonts w:ascii="Times New Roman" w:hAnsi="Times New Roman" w:cs="Times New Roman"/>
            <w:b w:val="0"/>
            <w:bCs w:val="0"/>
            <w:caps w:val="0"/>
            <w:noProof/>
            <w:lang w:val="fr-FR"/>
          </w:rPr>
          <w:tab/>
        </w:r>
        <w:r w:rsidR="00600A3E" w:rsidRPr="0031456A">
          <w:rPr>
            <w:rStyle w:val="Hyperlink"/>
            <w:noProof/>
          </w:rPr>
          <w:t>GUIDANCE FOR PLANNING AND IMPLEMENTING VESSEL TRAFFIC SERVICES</w:t>
        </w:r>
        <w:r w:rsidR="00600A3E">
          <w:rPr>
            <w:noProof/>
            <w:webHidden/>
          </w:rPr>
          <w:tab/>
        </w:r>
        <w:r w:rsidR="00B02886">
          <w:rPr>
            <w:noProof/>
            <w:webHidden/>
          </w:rPr>
          <w:fldChar w:fldCharType="begin"/>
        </w:r>
        <w:r w:rsidR="00600A3E">
          <w:rPr>
            <w:noProof/>
            <w:webHidden/>
          </w:rPr>
          <w:instrText xml:space="preserve"> PAGEREF _Toc109734609 \h </w:instrText>
        </w:r>
        <w:r w:rsidR="00B02886">
          <w:rPr>
            <w:noProof/>
            <w:webHidden/>
          </w:rPr>
        </w:r>
        <w:r w:rsidR="00B02886">
          <w:rPr>
            <w:noProof/>
            <w:webHidden/>
          </w:rPr>
          <w:fldChar w:fldCharType="separate"/>
        </w:r>
        <w:r w:rsidR="00FD79CC">
          <w:rPr>
            <w:noProof/>
            <w:webHidden/>
          </w:rPr>
          <w:t>12</w:t>
        </w:r>
        <w:r w:rsidR="00B02886">
          <w:rPr>
            <w:noProof/>
            <w:webHidden/>
          </w:rPr>
          <w:fldChar w:fldCharType="end"/>
        </w:r>
      </w:hyperlink>
    </w:p>
    <w:p w14:paraId="07EAD4CB" w14:textId="77777777" w:rsidR="00600A3E" w:rsidRDefault="008D12E1" w:rsidP="00600A3E">
      <w:pPr>
        <w:pStyle w:val="TOC2"/>
        <w:tabs>
          <w:tab w:val="left" w:pos="600"/>
          <w:tab w:val="right" w:pos="9203"/>
        </w:tabs>
        <w:rPr>
          <w:b w:val="0"/>
          <w:bCs w:val="0"/>
          <w:noProof/>
          <w:sz w:val="24"/>
          <w:szCs w:val="24"/>
          <w:lang w:val="fr-FR"/>
        </w:rPr>
      </w:pPr>
      <w:hyperlink w:anchor="_Toc109734610" w:history="1">
        <w:r w:rsidR="00600A3E" w:rsidRPr="0031456A">
          <w:rPr>
            <w:rStyle w:val="Hyperlink"/>
            <w:noProof/>
          </w:rPr>
          <w:t>4.1</w:t>
        </w:r>
        <w:r w:rsidR="00600A3E">
          <w:rPr>
            <w:b w:val="0"/>
            <w:bCs w:val="0"/>
            <w:noProof/>
            <w:sz w:val="24"/>
            <w:szCs w:val="24"/>
            <w:lang w:val="fr-FR"/>
          </w:rPr>
          <w:tab/>
        </w:r>
        <w:r w:rsidR="00600A3E" w:rsidRPr="0031456A">
          <w:rPr>
            <w:rStyle w:val="Hyperlink"/>
            <w:noProof/>
          </w:rPr>
          <w:t>Responsibility for planning and implementing a VTS</w:t>
        </w:r>
        <w:r w:rsidR="00600A3E">
          <w:rPr>
            <w:noProof/>
            <w:webHidden/>
          </w:rPr>
          <w:tab/>
        </w:r>
        <w:r w:rsidR="00B02886">
          <w:rPr>
            <w:noProof/>
            <w:webHidden/>
          </w:rPr>
          <w:fldChar w:fldCharType="begin"/>
        </w:r>
        <w:r w:rsidR="00600A3E">
          <w:rPr>
            <w:noProof/>
            <w:webHidden/>
          </w:rPr>
          <w:instrText xml:space="preserve"> PAGEREF _Toc109734610 \h </w:instrText>
        </w:r>
        <w:r w:rsidR="00B02886">
          <w:rPr>
            <w:noProof/>
            <w:webHidden/>
          </w:rPr>
        </w:r>
        <w:r w:rsidR="00B02886">
          <w:rPr>
            <w:noProof/>
            <w:webHidden/>
          </w:rPr>
          <w:fldChar w:fldCharType="separate"/>
        </w:r>
        <w:r w:rsidR="00FD79CC">
          <w:rPr>
            <w:noProof/>
            <w:webHidden/>
          </w:rPr>
          <w:t>12</w:t>
        </w:r>
        <w:r w:rsidR="00B02886">
          <w:rPr>
            <w:noProof/>
            <w:webHidden/>
          </w:rPr>
          <w:fldChar w:fldCharType="end"/>
        </w:r>
      </w:hyperlink>
    </w:p>
    <w:p w14:paraId="56F225EB" w14:textId="77777777" w:rsidR="00600A3E" w:rsidRDefault="008D12E1" w:rsidP="00600A3E">
      <w:pPr>
        <w:pStyle w:val="TOC2"/>
        <w:tabs>
          <w:tab w:val="left" w:pos="600"/>
          <w:tab w:val="right" w:pos="9203"/>
        </w:tabs>
        <w:rPr>
          <w:b w:val="0"/>
          <w:bCs w:val="0"/>
          <w:noProof/>
          <w:sz w:val="24"/>
          <w:szCs w:val="24"/>
          <w:lang w:val="fr-FR"/>
        </w:rPr>
      </w:pPr>
      <w:hyperlink w:anchor="_Toc109734611" w:history="1">
        <w:r w:rsidR="00600A3E" w:rsidRPr="0031456A">
          <w:rPr>
            <w:rStyle w:val="Hyperlink"/>
            <w:noProof/>
          </w:rPr>
          <w:t>4.2</w:t>
        </w:r>
        <w:r w:rsidR="00600A3E">
          <w:rPr>
            <w:b w:val="0"/>
            <w:bCs w:val="0"/>
            <w:noProof/>
            <w:sz w:val="24"/>
            <w:szCs w:val="24"/>
            <w:lang w:val="fr-FR"/>
          </w:rPr>
          <w:tab/>
        </w:r>
        <w:r w:rsidR="00600A3E" w:rsidRPr="0031456A">
          <w:rPr>
            <w:rStyle w:val="Hyperlink"/>
            <w:noProof/>
          </w:rPr>
          <w:t>Guidance for planning a vessel traffic service</w:t>
        </w:r>
        <w:r w:rsidR="00600A3E">
          <w:rPr>
            <w:noProof/>
            <w:webHidden/>
          </w:rPr>
          <w:tab/>
        </w:r>
        <w:r w:rsidR="00B02886">
          <w:rPr>
            <w:noProof/>
            <w:webHidden/>
          </w:rPr>
          <w:fldChar w:fldCharType="begin"/>
        </w:r>
        <w:r w:rsidR="00600A3E">
          <w:rPr>
            <w:noProof/>
            <w:webHidden/>
          </w:rPr>
          <w:instrText xml:space="preserve"> PAGEREF _Toc109734611 \h </w:instrText>
        </w:r>
        <w:r w:rsidR="00B02886">
          <w:rPr>
            <w:noProof/>
            <w:webHidden/>
          </w:rPr>
        </w:r>
        <w:r w:rsidR="00B02886">
          <w:rPr>
            <w:noProof/>
            <w:webHidden/>
          </w:rPr>
          <w:fldChar w:fldCharType="separate"/>
        </w:r>
        <w:r w:rsidR="00FD79CC">
          <w:rPr>
            <w:noProof/>
            <w:webHidden/>
          </w:rPr>
          <w:t>12</w:t>
        </w:r>
        <w:r w:rsidR="00B02886">
          <w:rPr>
            <w:noProof/>
            <w:webHidden/>
          </w:rPr>
          <w:fldChar w:fldCharType="end"/>
        </w:r>
      </w:hyperlink>
    </w:p>
    <w:p w14:paraId="22A58EBA" w14:textId="77777777" w:rsidR="00600A3E" w:rsidRDefault="008D12E1" w:rsidP="00600A3E">
      <w:pPr>
        <w:pStyle w:val="TOC2"/>
        <w:tabs>
          <w:tab w:val="left" w:pos="600"/>
          <w:tab w:val="right" w:pos="9203"/>
        </w:tabs>
        <w:rPr>
          <w:b w:val="0"/>
          <w:bCs w:val="0"/>
          <w:noProof/>
          <w:sz w:val="24"/>
          <w:szCs w:val="24"/>
          <w:lang w:val="fr-FR"/>
        </w:rPr>
      </w:pPr>
      <w:hyperlink w:anchor="_Toc109734612" w:history="1">
        <w:r w:rsidR="00600A3E" w:rsidRPr="0031456A">
          <w:rPr>
            <w:rStyle w:val="Hyperlink"/>
            <w:noProof/>
          </w:rPr>
          <w:t>4.3</w:t>
        </w:r>
        <w:r w:rsidR="00600A3E">
          <w:rPr>
            <w:b w:val="0"/>
            <w:bCs w:val="0"/>
            <w:noProof/>
            <w:sz w:val="24"/>
            <w:szCs w:val="24"/>
            <w:lang w:val="fr-FR"/>
          </w:rPr>
          <w:tab/>
        </w:r>
        <w:r w:rsidR="00600A3E" w:rsidRPr="0031456A">
          <w:rPr>
            <w:rStyle w:val="Hyperlink"/>
            <w:noProof/>
          </w:rPr>
          <w:t>Further guidance on vessel traffic services</w:t>
        </w:r>
        <w:r w:rsidR="00600A3E">
          <w:rPr>
            <w:noProof/>
            <w:webHidden/>
          </w:rPr>
          <w:tab/>
        </w:r>
        <w:r w:rsidR="00B02886">
          <w:rPr>
            <w:noProof/>
            <w:webHidden/>
          </w:rPr>
          <w:fldChar w:fldCharType="begin"/>
        </w:r>
        <w:r w:rsidR="00600A3E">
          <w:rPr>
            <w:noProof/>
            <w:webHidden/>
          </w:rPr>
          <w:instrText xml:space="preserve"> PAGEREF _Toc109734612 \h </w:instrText>
        </w:r>
        <w:r w:rsidR="00B02886">
          <w:rPr>
            <w:noProof/>
            <w:webHidden/>
          </w:rPr>
        </w:r>
        <w:r w:rsidR="00B02886">
          <w:rPr>
            <w:noProof/>
            <w:webHidden/>
          </w:rPr>
          <w:fldChar w:fldCharType="separate"/>
        </w:r>
        <w:r w:rsidR="00FD79CC">
          <w:rPr>
            <w:noProof/>
            <w:webHidden/>
          </w:rPr>
          <w:t>12</w:t>
        </w:r>
        <w:r w:rsidR="00B02886">
          <w:rPr>
            <w:noProof/>
            <w:webHidden/>
          </w:rPr>
          <w:fldChar w:fldCharType="end"/>
        </w:r>
      </w:hyperlink>
    </w:p>
    <w:p w14:paraId="44612DB1" w14:textId="77777777" w:rsidR="00600A3E" w:rsidRDefault="00B02886" w:rsidP="00600A3E">
      <w:pPr>
        <w:pStyle w:val="List"/>
        <w:ind w:left="284" w:hanging="284"/>
        <w:jc w:val="center"/>
        <w:rPr>
          <w:lang w:val="en-GB"/>
        </w:rPr>
      </w:pPr>
      <w:r>
        <w:rPr>
          <w:lang w:val="en-GB"/>
        </w:rPr>
        <w:fldChar w:fldCharType="end"/>
      </w:r>
    </w:p>
    <w:p w14:paraId="5F22BB03" w14:textId="77777777" w:rsidR="00600A3E" w:rsidRDefault="00600A3E" w:rsidP="00600A3E">
      <w:pPr>
        <w:pStyle w:val="List"/>
        <w:ind w:left="284" w:hanging="284"/>
        <w:jc w:val="center"/>
        <w:rPr>
          <w:lang w:val="en-GB"/>
        </w:rPr>
      </w:pPr>
    </w:p>
    <w:p w14:paraId="526D4884" w14:textId="77777777" w:rsidR="00600A3E" w:rsidRDefault="00600A3E" w:rsidP="00600A3E">
      <w:pPr>
        <w:pStyle w:val="List"/>
        <w:ind w:left="284" w:hanging="284"/>
        <w:jc w:val="center"/>
        <w:rPr>
          <w:b/>
          <w:lang w:val="en-GB"/>
        </w:rPr>
      </w:pPr>
    </w:p>
    <w:p w14:paraId="4583D568" w14:textId="77777777" w:rsidR="00600A3E" w:rsidRDefault="00600A3E" w:rsidP="00600A3E">
      <w:pPr>
        <w:pStyle w:val="List"/>
        <w:ind w:left="284" w:hanging="284"/>
        <w:jc w:val="center"/>
        <w:rPr>
          <w:b/>
          <w:lang w:val="en-GB"/>
        </w:rPr>
      </w:pPr>
    </w:p>
    <w:p w14:paraId="6D9ECE5F" w14:textId="77777777" w:rsidR="00600A3E" w:rsidRDefault="00600A3E" w:rsidP="00600A3E">
      <w:pPr>
        <w:pStyle w:val="List"/>
        <w:ind w:left="284" w:hanging="284"/>
        <w:jc w:val="center"/>
        <w:rPr>
          <w:b/>
          <w:lang w:val="en-GB"/>
        </w:rPr>
      </w:pPr>
    </w:p>
    <w:p w14:paraId="005FF951" w14:textId="77777777" w:rsidR="00600A3E" w:rsidRDefault="00600A3E" w:rsidP="00600A3E">
      <w:pPr>
        <w:pStyle w:val="List"/>
        <w:ind w:left="284" w:hanging="284"/>
        <w:jc w:val="center"/>
        <w:rPr>
          <w:b/>
          <w:lang w:val="en-GB"/>
        </w:rPr>
      </w:pPr>
    </w:p>
    <w:p w14:paraId="7CEC53FE" w14:textId="77777777" w:rsidR="00600A3E" w:rsidRDefault="00600A3E" w:rsidP="00600A3E">
      <w:pPr>
        <w:pStyle w:val="List"/>
        <w:ind w:left="284" w:hanging="284"/>
        <w:jc w:val="center"/>
        <w:rPr>
          <w:b/>
          <w:lang w:val="en-GB"/>
        </w:rPr>
      </w:pPr>
    </w:p>
    <w:p w14:paraId="115F20A1" w14:textId="77777777" w:rsidR="00600A3E" w:rsidRDefault="00600A3E" w:rsidP="00600A3E">
      <w:pPr>
        <w:pStyle w:val="List"/>
        <w:ind w:left="284" w:hanging="284"/>
        <w:jc w:val="center"/>
        <w:rPr>
          <w:b/>
          <w:lang w:val="en-GB"/>
        </w:rPr>
      </w:pPr>
    </w:p>
    <w:p w14:paraId="09736AD4" w14:textId="77777777" w:rsidR="00600A3E" w:rsidRDefault="00600A3E" w:rsidP="00600A3E">
      <w:pPr>
        <w:pStyle w:val="List"/>
        <w:ind w:left="284" w:hanging="284"/>
        <w:jc w:val="center"/>
        <w:rPr>
          <w:b/>
          <w:lang w:val="en-GB"/>
        </w:rPr>
      </w:pPr>
    </w:p>
    <w:p w14:paraId="2BD5EC2E" w14:textId="77777777" w:rsidR="00600A3E" w:rsidRDefault="00600A3E" w:rsidP="00600A3E">
      <w:pPr>
        <w:pStyle w:val="List"/>
        <w:ind w:left="284" w:hanging="284"/>
        <w:jc w:val="center"/>
        <w:rPr>
          <w:b/>
          <w:lang w:val="en-GB"/>
        </w:rPr>
      </w:pPr>
    </w:p>
    <w:p w14:paraId="48D27E25" w14:textId="77777777" w:rsidR="00600A3E" w:rsidRDefault="00600A3E" w:rsidP="00600A3E">
      <w:pPr>
        <w:pStyle w:val="List"/>
        <w:ind w:left="284" w:hanging="284"/>
        <w:jc w:val="center"/>
        <w:rPr>
          <w:b/>
          <w:lang w:val="en-GB"/>
        </w:rPr>
      </w:pPr>
    </w:p>
    <w:p w14:paraId="4E3E3EB0" w14:textId="77777777" w:rsidR="00600A3E" w:rsidRDefault="00600A3E" w:rsidP="00600A3E">
      <w:pPr>
        <w:pStyle w:val="List"/>
        <w:ind w:left="284" w:hanging="284"/>
        <w:jc w:val="center"/>
        <w:rPr>
          <w:b/>
          <w:lang w:val="en-GB"/>
        </w:rPr>
      </w:pPr>
    </w:p>
    <w:p w14:paraId="44F7B955" w14:textId="77777777" w:rsidR="00600A3E" w:rsidRDefault="00600A3E" w:rsidP="00600A3E">
      <w:pPr>
        <w:pStyle w:val="List"/>
        <w:ind w:left="284" w:hanging="284"/>
        <w:jc w:val="center"/>
        <w:rPr>
          <w:b/>
          <w:lang w:val="en-GB"/>
        </w:rPr>
      </w:pPr>
    </w:p>
    <w:p w14:paraId="6E8DD216" w14:textId="77777777" w:rsidR="00600A3E" w:rsidRDefault="00600A3E" w:rsidP="00600A3E">
      <w:pPr>
        <w:pStyle w:val="List"/>
        <w:ind w:left="284" w:hanging="284"/>
        <w:jc w:val="center"/>
        <w:rPr>
          <w:b/>
          <w:lang w:val="en-GB"/>
        </w:rPr>
      </w:pPr>
    </w:p>
    <w:p w14:paraId="51C17886" w14:textId="77777777" w:rsidR="00600A3E" w:rsidRDefault="00600A3E" w:rsidP="00600A3E">
      <w:pPr>
        <w:pStyle w:val="List"/>
        <w:ind w:left="284" w:hanging="284"/>
        <w:jc w:val="center"/>
        <w:rPr>
          <w:b/>
          <w:lang w:val="en-GB"/>
        </w:rPr>
      </w:pPr>
    </w:p>
    <w:p w14:paraId="06398121" w14:textId="77777777" w:rsidR="00600A3E" w:rsidRDefault="00600A3E" w:rsidP="00600A3E">
      <w:pPr>
        <w:pStyle w:val="List"/>
        <w:ind w:left="284" w:hanging="284"/>
        <w:jc w:val="center"/>
        <w:rPr>
          <w:b/>
          <w:lang w:val="en-GB"/>
        </w:rPr>
      </w:pPr>
    </w:p>
    <w:p w14:paraId="671B774C" w14:textId="77777777" w:rsidR="00600A3E" w:rsidRDefault="00600A3E" w:rsidP="00600A3E">
      <w:pPr>
        <w:pStyle w:val="List"/>
        <w:ind w:left="284" w:hanging="284"/>
        <w:jc w:val="center"/>
        <w:rPr>
          <w:b/>
          <w:lang w:val="en-GB"/>
        </w:rPr>
      </w:pPr>
    </w:p>
    <w:p w14:paraId="23BC942D" w14:textId="77777777" w:rsidR="00600A3E" w:rsidRDefault="00600A3E" w:rsidP="00600A3E">
      <w:pPr>
        <w:pStyle w:val="List"/>
        <w:ind w:left="284" w:hanging="284"/>
        <w:jc w:val="center"/>
        <w:rPr>
          <w:b/>
          <w:lang w:val="en-GB"/>
        </w:rPr>
      </w:pPr>
    </w:p>
    <w:p w14:paraId="148D359A" w14:textId="77777777" w:rsidR="00600A3E" w:rsidRDefault="00600A3E" w:rsidP="00600A3E">
      <w:pPr>
        <w:pStyle w:val="List"/>
        <w:ind w:left="284" w:hanging="284"/>
        <w:jc w:val="center"/>
        <w:rPr>
          <w:b/>
          <w:lang w:val="en-GB"/>
        </w:rPr>
      </w:pPr>
    </w:p>
    <w:p w14:paraId="084E11B7" w14:textId="77777777" w:rsidR="00600A3E" w:rsidRDefault="00600A3E" w:rsidP="00600A3E">
      <w:pPr>
        <w:pStyle w:val="List"/>
        <w:ind w:left="284" w:hanging="284"/>
        <w:jc w:val="center"/>
        <w:rPr>
          <w:b/>
          <w:lang w:val="en-GB"/>
        </w:rPr>
      </w:pPr>
    </w:p>
    <w:p w14:paraId="360A58DF" w14:textId="77777777" w:rsidR="00600A3E" w:rsidRDefault="00600A3E" w:rsidP="00600A3E">
      <w:pPr>
        <w:pStyle w:val="List"/>
        <w:ind w:left="284" w:hanging="284"/>
        <w:jc w:val="center"/>
        <w:rPr>
          <w:b/>
          <w:lang w:val="en-GB"/>
        </w:rPr>
      </w:pPr>
    </w:p>
    <w:p w14:paraId="4600301D" w14:textId="77777777" w:rsidR="00600A3E" w:rsidRDefault="00600A3E" w:rsidP="00600A3E">
      <w:pPr>
        <w:pStyle w:val="List"/>
        <w:ind w:left="284" w:hanging="284"/>
        <w:jc w:val="center"/>
        <w:rPr>
          <w:b/>
          <w:lang w:val="en-GB"/>
        </w:rPr>
      </w:pPr>
    </w:p>
    <w:p w14:paraId="10429EDB" w14:textId="77777777" w:rsidR="00600A3E" w:rsidRDefault="00600A3E" w:rsidP="00600A3E">
      <w:pPr>
        <w:pStyle w:val="List"/>
        <w:ind w:left="284" w:hanging="284"/>
        <w:jc w:val="center"/>
        <w:rPr>
          <w:b/>
          <w:lang w:val="en-GB"/>
        </w:rPr>
      </w:pPr>
    </w:p>
    <w:p w14:paraId="66D4F4A0" w14:textId="77777777" w:rsidR="00600A3E" w:rsidRDefault="00600A3E" w:rsidP="00600A3E">
      <w:pPr>
        <w:pStyle w:val="List"/>
        <w:ind w:left="284" w:hanging="284"/>
        <w:jc w:val="center"/>
        <w:rPr>
          <w:b/>
          <w:lang w:val="en-GB"/>
        </w:rPr>
      </w:pPr>
    </w:p>
    <w:p w14:paraId="12B97964" w14:textId="77777777" w:rsidR="00600A3E" w:rsidRDefault="00600A3E" w:rsidP="00600A3E">
      <w:pPr>
        <w:pStyle w:val="List"/>
        <w:ind w:left="284" w:hanging="284"/>
        <w:jc w:val="center"/>
        <w:rPr>
          <w:b/>
          <w:lang w:val="en-GB"/>
        </w:rPr>
      </w:pPr>
    </w:p>
    <w:p w14:paraId="7072ADF1" w14:textId="77777777" w:rsidR="00600A3E" w:rsidRDefault="00600A3E" w:rsidP="00600A3E">
      <w:pPr>
        <w:pStyle w:val="List"/>
        <w:ind w:left="284" w:hanging="284"/>
        <w:jc w:val="center"/>
        <w:rPr>
          <w:b/>
          <w:lang w:val="en-GB"/>
        </w:rPr>
      </w:pPr>
    </w:p>
    <w:p w14:paraId="7A87F4BA" w14:textId="77777777" w:rsidR="00D671FC" w:rsidRDefault="00D671FC" w:rsidP="000800FC">
      <w:pPr>
        <w:pStyle w:val="Title"/>
        <w:rPr>
          <w:ins w:id="36" w:author="Thomas" w:date="2012-09-04T03:21:00Z"/>
        </w:rPr>
      </w:pPr>
    </w:p>
    <w:p w14:paraId="4CC47F47" w14:textId="77777777" w:rsidR="008C57AA" w:rsidRPr="00216CA0" w:rsidRDefault="008C57AA" w:rsidP="000800FC">
      <w:pPr>
        <w:pStyle w:val="Title"/>
      </w:pPr>
      <w:r w:rsidRPr="00216CA0">
        <w:t>Recommendation on Vessel Traffic Services in Inland Waters</w:t>
      </w:r>
    </w:p>
    <w:p w14:paraId="29539C70" w14:textId="77777777" w:rsidR="008C57AA" w:rsidRDefault="008C57AA">
      <w:pPr>
        <w:pStyle w:val="Title"/>
        <w:spacing w:before="0" w:after="0"/>
        <w:rPr>
          <w:lang w:val="en-GB"/>
        </w:rPr>
      </w:pPr>
    </w:p>
    <w:p w14:paraId="07A53FC5" w14:textId="77777777" w:rsidR="008C57AA" w:rsidRPr="00507A0A" w:rsidRDefault="008C57AA" w:rsidP="00216CA0">
      <w:pPr>
        <w:pStyle w:val="StyleBodyTextArial14ptBold"/>
      </w:pPr>
      <w:bookmarkStart w:id="37" w:name="_Toc512072769"/>
      <w:r w:rsidRPr="00507A0A">
        <w:t>THE COUNCIL</w:t>
      </w:r>
      <w:bookmarkEnd w:id="37"/>
      <w:r w:rsidR="00507A0A">
        <w:t>:</w:t>
      </w:r>
    </w:p>
    <w:p w14:paraId="698C1C31" w14:textId="77777777" w:rsidR="008C57AA" w:rsidRPr="00507A0A" w:rsidRDefault="008C57AA" w:rsidP="00216CA0">
      <w:pPr>
        <w:pStyle w:val="BodyText"/>
        <w:ind w:left="720"/>
        <w:jc w:val="both"/>
        <w:rPr>
          <w:rFonts w:ascii="Arial" w:hAnsi="Arial" w:cs="Arial"/>
        </w:rPr>
      </w:pPr>
      <w:r w:rsidRPr="00507A0A">
        <w:rPr>
          <w:rFonts w:ascii="Arial" w:hAnsi="Arial" w:cs="Arial"/>
          <w:b/>
        </w:rPr>
        <w:t>RECALLING</w:t>
      </w:r>
      <w:r w:rsidRPr="00507A0A">
        <w:rPr>
          <w:rFonts w:ascii="Arial" w:hAnsi="Arial" w:cs="Arial"/>
        </w:rPr>
        <w:t xml:space="preserve"> that one of the aims of the Association is to foster safe, economic and efficient movement of vessels and the protection of the environment through the improvement and harmonisation of aids to navigation and vess</w:t>
      </w:r>
      <w:r w:rsidR="00216CA0">
        <w:rPr>
          <w:rFonts w:ascii="Arial" w:hAnsi="Arial" w:cs="Arial"/>
        </w:rPr>
        <w:t>el traffic services world-wide;</w:t>
      </w:r>
    </w:p>
    <w:p w14:paraId="3F226369" w14:textId="77777777" w:rsidR="008C57AA" w:rsidRPr="00507A0A" w:rsidRDefault="008C57AA" w:rsidP="00216CA0">
      <w:pPr>
        <w:pStyle w:val="BodyText"/>
        <w:ind w:left="720"/>
        <w:jc w:val="both"/>
        <w:rPr>
          <w:rFonts w:ascii="Arial" w:hAnsi="Arial" w:cs="Arial"/>
        </w:rPr>
      </w:pPr>
      <w:r w:rsidRPr="00507A0A">
        <w:rPr>
          <w:rFonts w:ascii="Arial" w:hAnsi="Arial" w:cs="Arial"/>
          <w:b/>
        </w:rPr>
        <w:t>NOTING</w:t>
      </w:r>
      <w:r w:rsidRPr="00507A0A">
        <w:rPr>
          <w:rFonts w:ascii="Arial" w:hAnsi="Arial" w:cs="Arial"/>
        </w:rPr>
        <w:t xml:space="preserve"> Regulation V/</w:t>
      </w:r>
      <w:del w:id="38" w:author="Thomas" w:date="2012-09-04T03:30:00Z">
        <w:r w:rsidRPr="00507A0A" w:rsidDel="00461846">
          <w:rPr>
            <w:rFonts w:ascii="Arial" w:hAnsi="Arial" w:cs="Arial"/>
          </w:rPr>
          <w:delText xml:space="preserve">8-2 </w:delText>
        </w:r>
      </w:del>
      <w:ins w:id="39" w:author="Thomas" w:date="2012-09-04T03:30:00Z">
        <w:r w:rsidR="00461846">
          <w:rPr>
            <w:rFonts w:ascii="Arial" w:hAnsi="Arial" w:cs="Arial"/>
          </w:rPr>
          <w:t xml:space="preserve">12 </w:t>
        </w:r>
      </w:ins>
      <w:r w:rsidRPr="00507A0A">
        <w:rPr>
          <w:rFonts w:ascii="Arial" w:hAnsi="Arial" w:cs="Arial"/>
        </w:rPr>
        <w:t>of the 1974 SOLAS Convention, as amended, on Vessel Traffic Services and the associated IMO Assembly Resolution A.</w:t>
      </w:r>
      <w:r w:rsidR="00480029">
        <w:rPr>
          <w:rFonts w:ascii="Arial" w:hAnsi="Arial" w:cs="Arial"/>
        </w:rPr>
        <w:t xml:space="preserve"> </w:t>
      </w:r>
      <w:r w:rsidRPr="00507A0A">
        <w:rPr>
          <w:rFonts w:ascii="Arial" w:hAnsi="Arial" w:cs="Arial"/>
        </w:rPr>
        <w:t>857(20) on Guidelines for Vessel Traffic Services;</w:t>
      </w:r>
    </w:p>
    <w:p w14:paraId="254C844B" w14:textId="77777777" w:rsidR="008C57AA" w:rsidRPr="00507A0A" w:rsidRDefault="008C57AA" w:rsidP="00216CA0">
      <w:pPr>
        <w:pStyle w:val="BodyText"/>
        <w:ind w:left="720"/>
        <w:jc w:val="both"/>
        <w:rPr>
          <w:rFonts w:ascii="Arial" w:hAnsi="Arial" w:cs="Arial"/>
        </w:rPr>
      </w:pPr>
      <w:r w:rsidRPr="00507A0A">
        <w:rPr>
          <w:rFonts w:ascii="Arial" w:hAnsi="Arial" w:cs="Arial"/>
          <w:b/>
        </w:rPr>
        <w:t xml:space="preserve">NOTING ALSO </w:t>
      </w:r>
      <w:r w:rsidRPr="00507A0A">
        <w:rPr>
          <w:rFonts w:ascii="Arial" w:hAnsi="Arial" w:cs="Arial"/>
        </w:rPr>
        <w:t>the responsibility of Governments for the safety of navigation and protection of the environment in inland waters under their jurisdiction and that that a number of Governments have requested guidance on vessel traffic services in inland waters to address these issues;</w:t>
      </w:r>
    </w:p>
    <w:p w14:paraId="037C0039" w14:textId="77777777" w:rsidR="008C57AA" w:rsidRPr="00507A0A" w:rsidRDefault="008C57AA" w:rsidP="00216CA0">
      <w:pPr>
        <w:pStyle w:val="BodyText"/>
        <w:ind w:left="720"/>
        <w:jc w:val="both"/>
        <w:rPr>
          <w:rFonts w:ascii="Arial" w:hAnsi="Arial" w:cs="Arial"/>
        </w:rPr>
      </w:pPr>
      <w:r w:rsidRPr="00507A0A">
        <w:rPr>
          <w:rFonts w:ascii="Arial" w:hAnsi="Arial" w:cs="Arial"/>
          <w:b/>
        </w:rPr>
        <w:t xml:space="preserve">BEING AWARE </w:t>
      </w:r>
      <w:r w:rsidRPr="00507A0A">
        <w:rPr>
          <w:rFonts w:ascii="Arial" w:hAnsi="Arial" w:cs="Arial"/>
        </w:rPr>
        <w:t>that vessel traffic services have been provided in various areas and have made a valuable contribution to the safety of navigation and improved the efficiency of vessel traffic flows and the protection of the environment;</w:t>
      </w:r>
    </w:p>
    <w:p w14:paraId="47214F6B" w14:textId="77777777" w:rsidR="008C57AA" w:rsidRPr="00507A0A" w:rsidRDefault="008C57AA" w:rsidP="00216CA0">
      <w:pPr>
        <w:pStyle w:val="BodyText"/>
        <w:ind w:left="720"/>
        <w:jc w:val="both"/>
        <w:rPr>
          <w:rFonts w:ascii="Arial" w:hAnsi="Arial" w:cs="Arial"/>
        </w:rPr>
      </w:pPr>
      <w:r w:rsidRPr="00507A0A">
        <w:rPr>
          <w:rFonts w:ascii="Arial" w:hAnsi="Arial" w:cs="Arial"/>
          <w:b/>
        </w:rPr>
        <w:t xml:space="preserve">BEING AWARE ALSO </w:t>
      </w:r>
      <w:r w:rsidRPr="00507A0A">
        <w:rPr>
          <w:rFonts w:ascii="Arial" w:hAnsi="Arial" w:cs="Arial"/>
        </w:rPr>
        <w:t>of the use of vessel traffic services in inland waters and the increasing participation in these vessel traffic services of vessels to which the SOLAS Convention does not apply; and, for which the IMO guidelines are not entirely suitable;</w:t>
      </w:r>
    </w:p>
    <w:p w14:paraId="63F08500" w14:textId="77777777" w:rsidR="000800FC" w:rsidRDefault="008C57AA" w:rsidP="00216CA0">
      <w:pPr>
        <w:pStyle w:val="BodyText"/>
        <w:ind w:left="720"/>
        <w:jc w:val="both"/>
        <w:rPr>
          <w:rFonts w:ascii="Arial" w:hAnsi="Arial" w:cs="Arial"/>
        </w:rPr>
      </w:pPr>
      <w:r w:rsidRPr="00507A0A">
        <w:rPr>
          <w:rFonts w:ascii="Arial" w:hAnsi="Arial" w:cs="Arial"/>
          <w:b/>
        </w:rPr>
        <w:t>RECOGNISING</w:t>
      </w:r>
      <w:r w:rsidRPr="00507A0A">
        <w:rPr>
          <w:rFonts w:ascii="Arial" w:hAnsi="Arial" w:cs="Arial"/>
        </w:rPr>
        <w:t xml:space="preserve"> that:</w:t>
      </w:r>
      <w:r w:rsidR="00216CA0">
        <w:rPr>
          <w:rFonts w:ascii="Arial" w:hAnsi="Arial" w:cs="Arial"/>
        </w:rPr>
        <w:t xml:space="preserve"> </w:t>
      </w:r>
    </w:p>
    <w:p w14:paraId="1D2B35A2" w14:textId="77777777" w:rsidR="008C57AA" w:rsidRPr="000800FC" w:rsidRDefault="008C57AA" w:rsidP="00FD79CC">
      <w:pPr>
        <w:pStyle w:val="BodyText2"/>
        <w:numPr>
          <w:ilvl w:val="0"/>
          <w:numId w:val="0"/>
        </w:numPr>
        <w:ind w:left="714"/>
        <w:rPr>
          <w:rFonts w:ascii="Arial" w:hAnsi="Arial" w:cs="Arial"/>
        </w:rPr>
      </w:pPr>
      <w:r w:rsidRPr="000800FC">
        <w:rPr>
          <w:rFonts w:ascii="Arial" w:hAnsi="Arial" w:cs="Arial"/>
        </w:rPr>
        <w:t>In general the use of differing vessel traffic services in inland waters may cause confusion to masters of all vessels moving from one vessel traffic service area to another; and,</w:t>
      </w:r>
    </w:p>
    <w:p w14:paraId="1DB53928" w14:textId="77777777" w:rsidR="008C57AA" w:rsidRPr="000800FC" w:rsidRDefault="008C57AA" w:rsidP="00FD79CC">
      <w:pPr>
        <w:pStyle w:val="BodyText2"/>
        <w:numPr>
          <w:ilvl w:val="0"/>
          <w:numId w:val="0"/>
        </w:numPr>
        <w:ind w:left="714"/>
        <w:rPr>
          <w:rFonts w:ascii="Arial" w:hAnsi="Arial" w:cs="Arial"/>
        </w:rPr>
      </w:pPr>
      <w:r w:rsidRPr="000800FC">
        <w:rPr>
          <w:rFonts w:ascii="Arial" w:hAnsi="Arial" w:cs="Arial"/>
        </w:rPr>
        <w:t>In particular that the use of vessel traffic services in inland waters, which differ from vessel traffic services in coastal, port approach and port areas, may cause additional confusion to masters of maritime vessels when navigating in those inland waters;</w:t>
      </w:r>
    </w:p>
    <w:p w14:paraId="4C5E7AF0" w14:textId="77777777" w:rsidR="008C57AA" w:rsidRPr="00507A0A" w:rsidRDefault="008C57AA" w:rsidP="00216CA0">
      <w:pPr>
        <w:pStyle w:val="BodyText"/>
        <w:ind w:left="720"/>
        <w:jc w:val="both"/>
        <w:rPr>
          <w:rFonts w:ascii="Arial" w:hAnsi="Arial" w:cs="Arial"/>
        </w:rPr>
      </w:pPr>
      <w:r w:rsidRPr="00507A0A">
        <w:rPr>
          <w:rFonts w:ascii="Arial" w:hAnsi="Arial" w:cs="Arial"/>
          <w:b/>
        </w:rPr>
        <w:t xml:space="preserve">RECOGNISING ALSO </w:t>
      </w:r>
      <w:r w:rsidRPr="00507A0A">
        <w:rPr>
          <w:rFonts w:ascii="Arial" w:hAnsi="Arial" w:cs="Arial"/>
        </w:rPr>
        <w:t xml:space="preserve">that the safety and efficiency of vessel traffic and the protection of the environment would be improved if the establishment and operation of vessel traffic services in inland waters was harmonised through international guidelines that are, as far as practicable, consistent with the IMO guidelines.  </w:t>
      </w:r>
    </w:p>
    <w:p w14:paraId="5F9F26FF" w14:textId="77777777" w:rsidR="008C57AA" w:rsidRPr="00507A0A" w:rsidRDefault="008C57AA" w:rsidP="00216CA0">
      <w:pPr>
        <w:pStyle w:val="BodyText"/>
        <w:ind w:left="720"/>
        <w:jc w:val="both"/>
        <w:rPr>
          <w:rFonts w:ascii="Arial" w:hAnsi="Arial" w:cs="Arial"/>
        </w:rPr>
      </w:pPr>
      <w:r w:rsidRPr="00507A0A">
        <w:rPr>
          <w:rFonts w:ascii="Arial" w:hAnsi="Arial" w:cs="Arial"/>
          <w:b/>
        </w:rPr>
        <w:t xml:space="preserve">HAVING CONSIDERED </w:t>
      </w:r>
      <w:r w:rsidRPr="00507A0A">
        <w:rPr>
          <w:rFonts w:ascii="Arial" w:hAnsi="Arial" w:cs="Arial"/>
        </w:rPr>
        <w:t>the proposals by the VTS Committee on guidelines for vessel traffic services in inland waters;</w:t>
      </w:r>
    </w:p>
    <w:p w14:paraId="77A7EE5C" w14:textId="77777777" w:rsidR="008C57AA" w:rsidRPr="00507A0A" w:rsidRDefault="008C57AA" w:rsidP="00216CA0">
      <w:pPr>
        <w:pStyle w:val="BodyText"/>
        <w:ind w:left="720"/>
        <w:jc w:val="both"/>
        <w:rPr>
          <w:rFonts w:ascii="Arial" w:hAnsi="Arial" w:cs="Arial"/>
        </w:rPr>
      </w:pPr>
      <w:r w:rsidRPr="00507A0A">
        <w:rPr>
          <w:rFonts w:ascii="Arial" w:hAnsi="Arial" w:cs="Arial"/>
          <w:b/>
        </w:rPr>
        <w:t>ADOPTS</w:t>
      </w:r>
      <w:r w:rsidRPr="00507A0A">
        <w:rPr>
          <w:rFonts w:ascii="Arial" w:hAnsi="Arial" w:cs="Arial"/>
        </w:rPr>
        <w:t xml:space="preserve"> the “Guidelines and Criteria for Vessel Traffic Services in Inland Waters” as set out in the annex to the present recommendation;</w:t>
      </w:r>
    </w:p>
    <w:p w14:paraId="00702494" w14:textId="77777777" w:rsidR="000800FC" w:rsidRDefault="008C57AA" w:rsidP="00216CA0">
      <w:pPr>
        <w:pStyle w:val="BodyText"/>
        <w:ind w:left="720"/>
        <w:jc w:val="both"/>
        <w:rPr>
          <w:rFonts w:ascii="Arial" w:hAnsi="Arial" w:cs="Arial"/>
        </w:rPr>
      </w:pPr>
      <w:r w:rsidRPr="00507A0A">
        <w:rPr>
          <w:rFonts w:ascii="Arial" w:hAnsi="Arial" w:cs="Arial"/>
          <w:b/>
        </w:rPr>
        <w:t>RECOMMENDS</w:t>
      </w:r>
      <w:r w:rsidRPr="00507A0A">
        <w:rPr>
          <w:rFonts w:ascii="Arial" w:hAnsi="Arial" w:cs="Arial"/>
        </w:rPr>
        <w:t>:</w:t>
      </w:r>
      <w:r w:rsidR="00216CA0">
        <w:rPr>
          <w:rFonts w:ascii="Arial" w:hAnsi="Arial" w:cs="Arial"/>
        </w:rPr>
        <w:t xml:space="preserve"> </w:t>
      </w:r>
    </w:p>
    <w:p w14:paraId="6937FDA2" w14:textId="77777777" w:rsidR="001D531B" w:rsidRDefault="008C57AA" w:rsidP="00FD79CC">
      <w:pPr>
        <w:pStyle w:val="BodyText2"/>
        <w:numPr>
          <w:ilvl w:val="0"/>
          <w:numId w:val="0"/>
        </w:numPr>
        <w:ind w:left="714"/>
        <w:jc w:val="both"/>
        <w:rPr>
          <w:ins w:id="40" w:author="Thomas" w:date="2012-09-04T09:57:00Z"/>
          <w:rFonts w:ascii="Arial" w:hAnsi="Arial" w:cs="Arial"/>
        </w:rPr>
      </w:pPr>
      <w:r w:rsidRPr="000800FC">
        <w:rPr>
          <w:rFonts w:ascii="Arial" w:hAnsi="Arial" w:cs="Arial"/>
        </w:rPr>
        <w:t xml:space="preserve">Administrations, Competent Authorities and VTS Authorities to take these guidelines into account when developing, implementing and operating vessel </w:t>
      </w:r>
    </w:p>
    <w:p w14:paraId="240A0EB7" w14:textId="77777777" w:rsidR="001D531B" w:rsidRDefault="001D531B" w:rsidP="00FD79CC">
      <w:pPr>
        <w:pStyle w:val="BodyText2"/>
        <w:numPr>
          <w:ilvl w:val="0"/>
          <w:numId w:val="0"/>
        </w:numPr>
        <w:ind w:left="714"/>
        <w:jc w:val="both"/>
        <w:rPr>
          <w:ins w:id="41" w:author="Thomas" w:date="2012-09-04T09:57:00Z"/>
          <w:rFonts w:ascii="Arial" w:hAnsi="Arial" w:cs="Arial"/>
        </w:rPr>
      </w:pPr>
    </w:p>
    <w:p w14:paraId="30E33FC6" w14:textId="77777777" w:rsidR="008C57AA" w:rsidRPr="000800FC" w:rsidRDefault="008C57AA" w:rsidP="00FD79CC">
      <w:pPr>
        <w:pStyle w:val="BodyText2"/>
        <w:numPr>
          <w:ilvl w:val="0"/>
          <w:numId w:val="0"/>
        </w:numPr>
        <w:ind w:left="714"/>
        <w:jc w:val="both"/>
        <w:rPr>
          <w:rFonts w:ascii="Arial" w:hAnsi="Arial" w:cs="Arial"/>
        </w:rPr>
      </w:pPr>
      <w:proofErr w:type="gramStart"/>
      <w:r w:rsidRPr="000800FC">
        <w:rPr>
          <w:rFonts w:ascii="Arial" w:hAnsi="Arial" w:cs="Arial"/>
        </w:rPr>
        <w:t>traffic</w:t>
      </w:r>
      <w:proofErr w:type="gramEnd"/>
      <w:r w:rsidRPr="000800FC">
        <w:rPr>
          <w:rFonts w:ascii="Arial" w:hAnsi="Arial" w:cs="Arial"/>
        </w:rPr>
        <w:t xml:space="preserve"> services in inland waters where the application of the Guidelines given in IMO Resolution A.857 (20) are not considered appropriate;</w:t>
      </w:r>
    </w:p>
    <w:p w14:paraId="191258BD" w14:textId="77777777" w:rsidR="008C57AA" w:rsidRPr="000800FC" w:rsidRDefault="008C57AA" w:rsidP="00FD79CC">
      <w:pPr>
        <w:pStyle w:val="BodyText2"/>
        <w:numPr>
          <w:ilvl w:val="0"/>
          <w:numId w:val="0"/>
        </w:numPr>
        <w:ind w:left="714"/>
        <w:rPr>
          <w:rFonts w:ascii="Arial" w:hAnsi="Arial" w:cs="Arial"/>
        </w:rPr>
      </w:pPr>
      <w:r w:rsidRPr="000800FC">
        <w:rPr>
          <w:rFonts w:ascii="Arial" w:hAnsi="Arial" w:cs="Arial"/>
        </w:rPr>
        <w:t>Masters of vessels navigating in inland waters in which vessel traffic services be encouraged to make use of such services as are provided.</w:t>
      </w:r>
    </w:p>
    <w:p w14:paraId="6FE2FAE9" w14:textId="77777777" w:rsidR="00216CA0" w:rsidRDefault="00216CA0">
      <w:pPr>
        <w:pStyle w:val="List2"/>
        <w:ind w:left="284" w:firstLine="0"/>
        <w:jc w:val="both"/>
        <w:rPr>
          <w:b/>
          <w:i/>
          <w:lang w:val="en-GB"/>
        </w:rPr>
      </w:pPr>
    </w:p>
    <w:p w14:paraId="71C0BBF2" w14:textId="77777777" w:rsidR="008C57AA" w:rsidRDefault="008C57AA">
      <w:pPr>
        <w:pStyle w:val="List2"/>
        <w:ind w:left="284" w:firstLine="0"/>
        <w:jc w:val="both"/>
        <w:rPr>
          <w:b/>
          <w:i/>
          <w:lang w:val="en-GB"/>
        </w:rPr>
      </w:pPr>
      <w:r>
        <w:rPr>
          <w:b/>
          <w:i/>
          <w:lang w:val="en-GB"/>
        </w:rPr>
        <w:t>NOTE :</w:t>
      </w:r>
    </w:p>
    <w:p w14:paraId="09F72422" w14:textId="77777777" w:rsidR="008C57AA" w:rsidRPr="000800FC" w:rsidRDefault="008C57AA">
      <w:pPr>
        <w:pStyle w:val="List2"/>
        <w:ind w:left="284" w:firstLine="0"/>
        <w:jc w:val="both"/>
        <w:rPr>
          <w:i/>
          <w:sz w:val="24"/>
          <w:szCs w:val="24"/>
          <w:lang w:val="en-GB"/>
        </w:rPr>
      </w:pPr>
      <w:r w:rsidRPr="000800FC">
        <w:rPr>
          <w:i/>
          <w:sz w:val="24"/>
          <w:szCs w:val="24"/>
          <w:lang w:val="en-GB"/>
        </w:rPr>
        <w:t>This Recommendation has been developed in co-operation with PIANC (International Navigation Association)</w:t>
      </w:r>
    </w:p>
    <w:p w14:paraId="6931F182" w14:textId="77777777" w:rsidR="000800FC" w:rsidRDefault="000800FC" w:rsidP="000800FC">
      <w:pPr>
        <w:pStyle w:val="Title"/>
      </w:pPr>
    </w:p>
    <w:p w14:paraId="3C0AFB2B" w14:textId="77777777" w:rsidR="000800FC" w:rsidRDefault="000800FC" w:rsidP="000800FC">
      <w:pPr>
        <w:pStyle w:val="Title"/>
      </w:pPr>
    </w:p>
    <w:p w14:paraId="0C526C87" w14:textId="77777777" w:rsidR="000800FC" w:rsidRDefault="000800FC" w:rsidP="000800FC">
      <w:pPr>
        <w:pStyle w:val="Title"/>
      </w:pPr>
    </w:p>
    <w:p w14:paraId="511A2A98" w14:textId="77777777" w:rsidR="000800FC" w:rsidRDefault="000800FC" w:rsidP="000800FC">
      <w:pPr>
        <w:pStyle w:val="Title"/>
      </w:pPr>
    </w:p>
    <w:p w14:paraId="73E0E1DB" w14:textId="77777777" w:rsidR="000800FC" w:rsidRDefault="000800FC" w:rsidP="000800FC">
      <w:pPr>
        <w:pStyle w:val="Title"/>
      </w:pPr>
    </w:p>
    <w:p w14:paraId="15458A31" w14:textId="77777777" w:rsidR="000800FC" w:rsidRDefault="000800FC" w:rsidP="000800FC">
      <w:pPr>
        <w:pStyle w:val="Title"/>
      </w:pPr>
    </w:p>
    <w:p w14:paraId="27D3488D" w14:textId="77777777" w:rsidR="000800FC" w:rsidRDefault="000800FC" w:rsidP="000800FC">
      <w:pPr>
        <w:pStyle w:val="Title"/>
      </w:pPr>
    </w:p>
    <w:p w14:paraId="6F931F63" w14:textId="77777777" w:rsidR="000800FC" w:rsidRDefault="000800FC" w:rsidP="000800FC">
      <w:pPr>
        <w:pStyle w:val="Title"/>
      </w:pPr>
    </w:p>
    <w:p w14:paraId="7A2814D1" w14:textId="77777777" w:rsidR="000800FC" w:rsidRDefault="000800FC" w:rsidP="000800FC">
      <w:pPr>
        <w:pStyle w:val="Title"/>
      </w:pPr>
    </w:p>
    <w:p w14:paraId="6EB39FDE" w14:textId="77777777" w:rsidR="000800FC" w:rsidRDefault="000800FC" w:rsidP="000800FC">
      <w:pPr>
        <w:pStyle w:val="Title"/>
      </w:pPr>
    </w:p>
    <w:p w14:paraId="7C08F0EB" w14:textId="77777777" w:rsidR="000800FC" w:rsidRDefault="000800FC" w:rsidP="000800FC">
      <w:pPr>
        <w:pStyle w:val="Title"/>
      </w:pPr>
    </w:p>
    <w:p w14:paraId="7E0F6F83" w14:textId="77777777" w:rsidR="000800FC" w:rsidRDefault="000800FC" w:rsidP="000800FC">
      <w:pPr>
        <w:pStyle w:val="Title"/>
      </w:pPr>
    </w:p>
    <w:p w14:paraId="3135F671" w14:textId="77777777" w:rsidR="000800FC" w:rsidRDefault="000800FC" w:rsidP="000800FC">
      <w:pPr>
        <w:pStyle w:val="Title"/>
      </w:pPr>
    </w:p>
    <w:p w14:paraId="7E3C1EA5" w14:textId="77777777" w:rsidR="000800FC" w:rsidRDefault="000800FC" w:rsidP="000800FC">
      <w:pPr>
        <w:pStyle w:val="Title"/>
      </w:pPr>
    </w:p>
    <w:p w14:paraId="637098B9" w14:textId="77777777" w:rsidR="000800FC" w:rsidRDefault="000800FC" w:rsidP="000800FC">
      <w:pPr>
        <w:pStyle w:val="Title"/>
      </w:pPr>
    </w:p>
    <w:p w14:paraId="719FE9EA" w14:textId="77777777" w:rsidR="000800FC" w:rsidRDefault="000800FC" w:rsidP="000800FC">
      <w:pPr>
        <w:pStyle w:val="Title"/>
      </w:pPr>
    </w:p>
    <w:p w14:paraId="1EDDA7C0" w14:textId="77777777" w:rsidR="000800FC" w:rsidRDefault="000800FC" w:rsidP="000800FC">
      <w:pPr>
        <w:pStyle w:val="Title"/>
      </w:pPr>
    </w:p>
    <w:p w14:paraId="38794066" w14:textId="77777777" w:rsidR="000800FC" w:rsidRDefault="000800FC" w:rsidP="000800FC">
      <w:pPr>
        <w:pStyle w:val="Title"/>
      </w:pPr>
    </w:p>
    <w:p w14:paraId="1EA8661E" w14:textId="77777777" w:rsidR="000800FC" w:rsidRDefault="000800FC" w:rsidP="000800FC">
      <w:pPr>
        <w:pStyle w:val="Title"/>
      </w:pPr>
    </w:p>
    <w:p w14:paraId="3D62574D" w14:textId="77777777" w:rsidR="00894DB0" w:rsidRDefault="00894DB0" w:rsidP="00F02AED">
      <w:pPr>
        <w:pStyle w:val="Title"/>
        <w:rPr>
          <w:ins w:id="42" w:author="Thomas" w:date="2012-09-04T03:33:00Z"/>
        </w:rPr>
      </w:pPr>
      <w:bookmarkStart w:id="43" w:name="_Toc512072770"/>
      <w:bookmarkStart w:id="44" w:name="_Toc524497192"/>
      <w:bookmarkStart w:id="45" w:name="_Toc109731629"/>
    </w:p>
    <w:p w14:paraId="00BC0CFA" w14:textId="77777777" w:rsidR="00F02AED" w:rsidRDefault="00F02AED" w:rsidP="00F02AED">
      <w:pPr>
        <w:pStyle w:val="Title"/>
      </w:pPr>
      <w:r>
        <w:t xml:space="preserve">Guidelines and Criteria for Vessel Traffic Services in Inland Waters </w:t>
      </w:r>
    </w:p>
    <w:p w14:paraId="494A8ACB" w14:textId="77777777" w:rsidR="008C57AA" w:rsidRPr="00A51D22" w:rsidRDefault="008C57AA" w:rsidP="00A51D22">
      <w:pPr>
        <w:pStyle w:val="Heading1"/>
      </w:pPr>
      <w:bookmarkStart w:id="46" w:name="_Toc109734600"/>
      <w:r w:rsidRPr="00A51D22">
        <w:t>INTRODUCTION</w:t>
      </w:r>
      <w:bookmarkEnd w:id="43"/>
      <w:bookmarkEnd w:id="44"/>
      <w:bookmarkEnd w:id="45"/>
      <w:bookmarkEnd w:id="46"/>
      <w:r w:rsidRPr="00A51D22">
        <w:t xml:space="preserve"> </w:t>
      </w:r>
    </w:p>
    <w:p w14:paraId="4BBB5B86" w14:textId="77777777" w:rsidR="008C57AA" w:rsidRPr="00A51D22" w:rsidRDefault="008C57AA" w:rsidP="008C57AA">
      <w:pPr>
        <w:pStyle w:val="BodyText"/>
      </w:pPr>
      <w:r w:rsidRPr="00A51D22">
        <w:t>These Guidelines are in compatible with SOLAS regulation V/</w:t>
      </w:r>
      <w:del w:id="47" w:author="Thomas" w:date="2012-09-04T03:33:00Z">
        <w:r w:rsidRPr="00A51D22" w:rsidDel="00894DB0">
          <w:delText xml:space="preserve">8-2 </w:delText>
        </w:r>
      </w:del>
      <w:ins w:id="48" w:author="Thomas" w:date="2012-09-04T03:33:00Z">
        <w:r w:rsidR="00894DB0">
          <w:t xml:space="preserve">12 </w:t>
        </w:r>
      </w:ins>
      <w:r w:rsidRPr="00A51D22">
        <w:t>and IMO Assembly Resolution A.</w:t>
      </w:r>
      <w:r w:rsidR="00480029">
        <w:t xml:space="preserve"> </w:t>
      </w:r>
      <w:r w:rsidRPr="00A51D22">
        <w:t xml:space="preserve">857(20) and describe the principles and general operational provisions for the operation of a vessel traffic service (VTS) and participating vessels in inland waters. </w:t>
      </w:r>
    </w:p>
    <w:p w14:paraId="6DB2F772" w14:textId="77777777" w:rsidR="008C57AA" w:rsidRPr="00A51D22" w:rsidRDefault="008C57AA" w:rsidP="008C57AA">
      <w:pPr>
        <w:pStyle w:val="BodyText"/>
      </w:pPr>
      <w:r w:rsidRPr="00A51D22">
        <w:t>These Guidelines are based sub substantially on IMO Resolution A.</w:t>
      </w:r>
      <w:r w:rsidR="00480029">
        <w:t xml:space="preserve"> </w:t>
      </w:r>
      <w:r w:rsidRPr="00A51D22">
        <w:t>857(20), with changes introduced only to those elements needed to make them suitable for application in inland waters</w:t>
      </w:r>
    </w:p>
    <w:p w14:paraId="05CBD378" w14:textId="77777777" w:rsidR="008C57AA" w:rsidRPr="00A51D22" w:rsidRDefault="008C57AA" w:rsidP="008C57AA">
      <w:pPr>
        <w:pStyle w:val="BodyText"/>
      </w:pPr>
      <w:r w:rsidRPr="00A51D22">
        <w:t xml:space="preserve">Administrations should take account of these Guidelines when planning, implementing and operating vessel traffic services in inland waters. </w:t>
      </w:r>
    </w:p>
    <w:p w14:paraId="777C4A3A" w14:textId="77777777" w:rsidR="008C57AA" w:rsidRPr="00A51D22" w:rsidRDefault="008C57AA" w:rsidP="008C57AA">
      <w:pPr>
        <w:pStyle w:val="BodyText"/>
      </w:pPr>
      <w:r w:rsidRPr="00A51D22">
        <w:t xml:space="preserve">These Guidelines should be used in conjunction with the IALA </w:t>
      </w:r>
      <w:r w:rsidRPr="00A51D22">
        <w:rPr>
          <w:i/>
        </w:rPr>
        <w:t>VTS Manual</w:t>
      </w:r>
      <w:r w:rsidRPr="00A51D22">
        <w:t xml:space="preserve"> and other IALA Recommendations on VTS.  However a careful assessment needs to be made to determine the elements that are appropriate and applicable for use in VTS in inland waters</w:t>
      </w:r>
      <w:r w:rsidRPr="00A51D22">
        <w:rPr>
          <w:i/>
        </w:rPr>
        <w:t>.</w:t>
      </w:r>
    </w:p>
    <w:p w14:paraId="763896A4" w14:textId="77777777" w:rsidR="008C57AA" w:rsidRPr="00A51D22" w:rsidRDefault="008C57AA" w:rsidP="00A51D22">
      <w:pPr>
        <w:pStyle w:val="Heading1"/>
      </w:pPr>
      <w:bookmarkStart w:id="49" w:name="_Toc512072771"/>
      <w:bookmarkStart w:id="50" w:name="_Toc524497193"/>
      <w:bookmarkStart w:id="51" w:name="_Toc109731630"/>
      <w:bookmarkStart w:id="52" w:name="_Toc109734601"/>
      <w:r w:rsidRPr="00A51D22">
        <w:t>DEFINITIONS AND CLARIFICATIONS</w:t>
      </w:r>
      <w:bookmarkEnd w:id="49"/>
      <w:bookmarkEnd w:id="50"/>
      <w:bookmarkEnd w:id="51"/>
      <w:bookmarkEnd w:id="52"/>
    </w:p>
    <w:p w14:paraId="73F81047" w14:textId="77777777" w:rsidR="008C57AA" w:rsidRPr="008C57AA" w:rsidRDefault="008C57AA" w:rsidP="008C57AA">
      <w:pPr>
        <w:pStyle w:val="BodyText"/>
        <w:rPr>
          <w:i/>
          <w:u w:val="single"/>
        </w:rPr>
      </w:pPr>
      <w:r w:rsidRPr="008C57AA">
        <w:rPr>
          <w:i/>
          <w:u w:val="single"/>
        </w:rPr>
        <w:t xml:space="preserve">The following terms are used in connection with </w:t>
      </w:r>
      <w:del w:id="53" w:author="Thomas" w:date="2012-09-04T04:47:00Z">
        <w:r w:rsidRPr="008C57AA" w:rsidDel="000D6DD7">
          <w:rPr>
            <w:i/>
            <w:u w:val="single"/>
          </w:rPr>
          <w:delText>v</w:delText>
        </w:r>
      </w:del>
      <w:ins w:id="54" w:author="Thomas" w:date="2012-09-04T04:47:00Z">
        <w:r w:rsidR="000D6DD7">
          <w:rPr>
            <w:i/>
            <w:u w:val="single"/>
          </w:rPr>
          <w:t>V</w:t>
        </w:r>
      </w:ins>
      <w:r w:rsidRPr="008C57AA">
        <w:rPr>
          <w:i/>
          <w:u w:val="single"/>
        </w:rPr>
        <w:t xml:space="preserve">essel </w:t>
      </w:r>
      <w:del w:id="55" w:author="Thomas" w:date="2012-09-04T04:47:00Z">
        <w:r w:rsidRPr="008C57AA" w:rsidDel="000D6DD7">
          <w:rPr>
            <w:i/>
            <w:u w:val="single"/>
          </w:rPr>
          <w:delText>t</w:delText>
        </w:r>
      </w:del>
      <w:ins w:id="56" w:author="Thomas" w:date="2012-09-04T04:47:00Z">
        <w:r w:rsidR="000D6DD7">
          <w:rPr>
            <w:i/>
            <w:u w:val="single"/>
          </w:rPr>
          <w:t>T</w:t>
        </w:r>
      </w:ins>
      <w:r w:rsidRPr="008C57AA">
        <w:rPr>
          <w:i/>
          <w:u w:val="single"/>
        </w:rPr>
        <w:t xml:space="preserve">raffic </w:t>
      </w:r>
      <w:del w:id="57" w:author="Thomas" w:date="2012-09-04T04:47:00Z">
        <w:r w:rsidRPr="008C57AA" w:rsidDel="000D6DD7">
          <w:rPr>
            <w:i/>
            <w:u w:val="single"/>
          </w:rPr>
          <w:delText>s</w:delText>
        </w:r>
      </w:del>
      <w:ins w:id="58" w:author="Thomas" w:date="2012-09-04T04:47:00Z">
        <w:r w:rsidR="000D6DD7">
          <w:rPr>
            <w:i/>
            <w:u w:val="single"/>
          </w:rPr>
          <w:t>S</w:t>
        </w:r>
      </w:ins>
      <w:r w:rsidRPr="008C57AA">
        <w:rPr>
          <w:i/>
          <w:u w:val="single"/>
        </w:rPr>
        <w:t xml:space="preserve">ervices in inland waters: </w:t>
      </w:r>
    </w:p>
    <w:p w14:paraId="0E9579FE" w14:textId="77777777" w:rsidR="005556DA" w:rsidRDefault="005556DA" w:rsidP="00FD79CC">
      <w:pPr>
        <w:pStyle w:val="BodyText2"/>
        <w:numPr>
          <w:ilvl w:val="0"/>
          <w:numId w:val="0"/>
        </w:numPr>
        <w:ind w:left="357"/>
        <w:rPr>
          <w:ins w:id="59" w:author="Thomas" w:date="2012-09-04T08:24:00Z"/>
        </w:rPr>
      </w:pPr>
      <w:commentRangeStart w:id="60"/>
      <w:ins w:id="61" w:author="Thomas" w:date="2012-09-04T08:24:00Z">
        <w:r>
          <w:t>Vessel – for purposes of this r</w:t>
        </w:r>
      </w:ins>
      <w:ins w:id="62" w:author="Thomas" w:date="2012-09-04T08:25:00Z">
        <w:r>
          <w:t xml:space="preserve">ecommendation, the term vessel refers to all seagoing vessels and inland </w:t>
        </w:r>
      </w:ins>
      <w:ins w:id="63" w:author="WJB" w:date="2012-09-06T11:49:00Z">
        <w:r w:rsidR="0084721B">
          <w:t>vessels</w:t>
        </w:r>
      </w:ins>
      <w:ins w:id="64" w:author="Thomas" w:date="2012-09-04T08:25:00Z">
        <w:del w:id="65" w:author="WJB" w:date="2012-09-06T11:49:00Z">
          <w:r w:rsidDel="0084721B">
            <w:delText>riverboats</w:delText>
          </w:r>
        </w:del>
        <w:r>
          <w:t xml:space="preserve">. </w:t>
        </w:r>
      </w:ins>
      <w:commentRangeEnd w:id="60"/>
      <w:ins w:id="66" w:author="Thomas" w:date="2012-09-05T02:12:00Z">
        <w:r w:rsidR="00BF2B38">
          <w:rPr>
            <w:rStyle w:val="CommentReference"/>
            <w:snapToGrid/>
            <w:color w:val="auto"/>
            <w:lang w:eastAsia="fr-FR"/>
          </w:rPr>
          <w:commentReference w:id="60"/>
        </w:r>
      </w:ins>
    </w:p>
    <w:p w14:paraId="1775C50A" w14:textId="77777777" w:rsidR="008C57AA" w:rsidRPr="000435DE" w:rsidRDefault="008C57AA" w:rsidP="00FD79CC">
      <w:pPr>
        <w:pStyle w:val="BodyText2"/>
        <w:numPr>
          <w:ilvl w:val="0"/>
          <w:numId w:val="0"/>
        </w:numPr>
        <w:ind w:left="357"/>
      </w:pPr>
      <w:r w:rsidRPr="000435DE">
        <w:t xml:space="preserve">Vessel </w:t>
      </w:r>
      <w:del w:id="67" w:author="Thomas" w:date="2012-09-04T04:25:00Z">
        <w:r w:rsidRPr="000435DE" w:rsidDel="00895669">
          <w:delText>t</w:delText>
        </w:r>
      </w:del>
      <w:ins w:id="68" w:author="Thomas" w:date="2012-09-04T04:25:00Z">
        <w:r w:rsidR="00895669">
          <w:t>T</w:t>
        </w:r>
      </w:ins>
      <w:r w:rsidRPr="000435DE">
        <w:t xml:space="preserve">raffic </w:t>
      </w:r>
      <w:del w:id="69" w:author="Thomas" w:date="2012-09-04T04:25:00Z">
        <w:r w:rsidRPr="000435DE" w:rsidDel="00895669">
          <w:delText>s</w:delText>
        </w:r>
      </w:del>
      <w:ins w:id="70" w:author="Thomas" w:date="2012-09-04T04:25:00Z">
        <w:r w:rsidR="00895669">
          <w:t>S</w:t>
        </w:r>
      </w:ins>
      <w:r w:rsidRPr="000435DE">
        <w:t>ervice (VTS) - a service implemented by a competent authority, designed to improv</w:t>
      </w:r>
      <w:r w:rsidR="00480029">
        <w:t xml:space="preserve">e the safety and efficiency of </w:t>
      </w:r>
      <w:r w:rsidRPr="000435DE">
        <w:t>vessel traffic and to protect the environment. The service should have the capability to interact with the traffic and to r</w:t>
      </w:r>
      <w:r w:rsidR="00480029">
        <w:t xml:space="preserve">espond to </w:t>
      </w:r>
      <w:r w:rsidRPr="000435DE">
        <w:t>traffic situations developing in the VTS area</w:t>
      </w:r>
      <w:del w:id="71" w:author="Thomas" w:date="2012-09-04T04:25:00Z">
        <w:r w:rsidRPr="000435DE" w:rsidDel="00895669">
          <w:delText>.</w:delText>
        </w:r>
      </w:del>
      <w:ins w:id="72" w:author="Thomas" w:date="2012-09-04T04:25:00Z">
        <w:r w:rsidR="00895669">
          <w:t xml:space="preserve"> – IMO resolution </w:t>
        </w:r>
        <w:proofErr w:type="gramStart"/>
        <w:r w:rsidR="00895669">
          <w:t>A.857(</w:t>
        </w:r>
        <w:proofErr w:type="gramEnd"/>
        <w:r w:rsidR="00895669">
          <w:t>20) refers.</w:t>
        </w:r>
      </w:ins>
      <w:del w:id="73" w:author="Thomas" w:date="2012-09-04T04:25:00Z">
        <w:r w:rsidRPr="000435DE" w:rsidDel="00895669">
          <w:delText xml:space="preserve"> </w:delText>
        </w:r>
      </w:del>
    </w:p>
    <w:p w14:paraId="1C14DA37" w14:textId="77777777" w:rsidR="008C57AA" w:rsidRPr="00A51D22" w:rsidRDefault="008C57AA" w:rsidP="00FD79CC">
      <w:pPr>
        <w:pStyle w:val="BodyText2"/>
        <w:numPr>
          <w:ilvl w:val="0"/>
          <w:numId w:val="0"/>
        </w:numPr>
        <w:ind w:left="357"/>
      </w:pPr>
      <w:r w:rsidRPr="00A51D22">
        <w:rPr>
          <w:i/>
        </w:rPr>
        <w:t xml:space="preserve">Competent authority </w:t>
      </w:r>
      <w:r w:rsidRPr="00A51D22">
        <w:t xml:space="preserve">- the authority made responsible, in whole or in part, by </w:t>
      </w:r>
      <w:del w:id="74" w:author="Thomas" w:date="2012-09-04T04:26:00Z">
        <w:r w:rsidRPr="00A51D22" w:rsidDel="00895669">
          <w:delText xml:space="preserve">the </w:delText>
        </w:r>
      </w:del>
      <w:ins w:id="75" w:author="Thomas" w:date="2012-09-04T04:26:00Z">
        <w:r w:rsidR="00895669">
          <w:t xml:space="preserve">a </w:t>
        </w:r>
      </w:ins>
      <w:r w:rsidRPr="00A51D22">
        <w:t xml:space="preserve">Government for safety, including environmental safety, and efficiency of vessel traffic and the protection of the environment. </w:t>
      </w:r>
    </w:p>
    <w:p w14:paraId="670431B1" w14:textId="77777777" w:rsidR="008C57AA" w:rsidRPr="00A51D22" w:rsidRDefault="008C57AA" w:rsidP="00FD79CC">
      <w:pPr>
        <w:pStyle w:val="BodyText2"/>
        <w:numPr>
          <w:ilvl w:val="0"/>
          <w:numId w:val="0"/>
        </w:numPr>
        <w:ind w:left="357"/>
      </w:pPr>
      <w:r w:rsidRPr="00A51D22">
        <w:rPr>
          <w:i/>
        </w:rPr>
        <w:t xml:space="preserve">VTS authority </w:t>
      </w:r>
      <w:r w:rsidRPr="00A51D22">
        <w:t>- the authority with responsibility for the management, operation and co-ordination of the VTS, interaction with participating vessels</w:t>
      </w:r>
      <w:ins w:id="76" w:author="Thomas" w:date="2012-09-04T04:27:00Z">
        <w:r w:rsidR="00895669">
          <w:t>,</w:t>
        </w:r>
      </w:ins>
      <w:r w:rsidRPr="00A51D22">
        <w:t xml:space="preserve"> and the safe and effective provision of the service.</w:t>
      </w:r>
    </w:p>
    <w:p w14:paraId="26F3389B" w14:textId="77777777" w:rsidR="008C57AA" w:rsidRPr="00A51D22" w:rsidRDefault="008C57AA" w:rsidP="00FD79CC">
      <w:pPr>
        <w:pStyle w:val="BodyText2"/>
        <w:numPr>
          <w:ilvl w:val="0"/>
          <w:numId w:val="0"/>
        </w:numPr>
        <w:ind w:left="357"/>
      </w:pPr>
      <w:r w:rsidRPr="00A51D22">
        <w:rPr>
          <w:i/>
        </w:rPr>
        <w:t xml:space="preserve">VTS area </w:t>
      </w:r>
      <w:r w:rsidRPr="00A51D22">
        <w:t>- the delineated, formally declared service area of the VTS. A VTS area may be subdivided in sub-areas or sectors.</w:t>
      </w:r>
    </w:p>
    <w:p w14:paraId="5BCF5BF6" w14:textId="77777777" w:rsidR="008C57AA" w:rsidRPr="00A51D22" w:rsidRDefault="008C57AA" w:rsidP="00FD79CC">
      <w:pPr>
        <w:pStyle w:val="BodyText2"/>
        <w:numPr>
          <w:ilvl w:val="0"/>
          <w:numId w:val="0"/>
        </w:numPr>
        <w:ind w:left="357"/>
      </w:pPr>
      <w:r w:rsidRPr="00A51D22">
        <w:rPr>
          <w:i/>
        </w:rPr>
        <w:t xml:space="preserve">VTS centre </w:t>
      </w:r>
      <w:r w:rsidRPr="00A51D22">
        <w:t>- the centre from which the VTS is operated. Each sub-area of the VTS may have its own sub-centre.</w:t>
      </w:r>
    </w:p>
    <w:p w14:paraId="3D07DB69" w14:textId="77777777" w:rsidR="008C57AA" w:rsidRPr="00A51D22" w:rsidDel="00895669" w:rsidRDefault="008C57AA" w:rsidP="00FD79CC">
      <w:pPr>
        <w:pStyle w:val="BodyText2"/>
        <w:numPr>
          <w:ilvl w:val="0"/>
          <w:numId w:val="0"/>
        </w:numPr>
        <w:ind w:left="357"/>
        <w:rPr>
          <w:del w:id="77" w:author="Thomas" w:date="2012-09-04T04:31:00Z"/>
        </w:rPr>
      </w:pPr>
      <w:r w:rsidRPr="00A51D22">
        <w:rPr>
          <w:i/>
        </w:rPr>
        <w:t>VTS operator</w:t>
      </w:r>
      <w:ins w:id="78" w:author="Thomas" w:date="2012-09-04T04:28:00Z">
        <w:r w:rsidR="00895669">
          <w:rPr>
            <w:i/>
          </w:rPr>
          <w:t xml:space="preserve"> (VTSO)</w:t>
        </w:r>
      </w:ins>
      <w:r w:rsidRPr="00A51D22">
        <w:rPr>
          <w:i/>
        </w:rPr>
        <w:t xml:space="preserve"> </w:t>
      </w:r>
      <w:r w:rsidRPr="00A51D22">
        <w:t>–</w:t>
      </w:r>
      <w:del w:id="79" w:author="Thomas" w:date="2012-09-04T04:30:00Z">
        <w:r w:rsidRPr="00A51D22" w:rsidDel="00895669">
          <w:delText xml:space="preserve"> a person, </w:delText>
        </w:r>
      </w:del>
      <w:ins w:id="80" w:author="Thomas" w:date="2012-09-04T04:30:00Z">
        <w:r w:rsidR="00895669">
          <w:t xml:space="preserve"> an </w:t>
        </w:r>
      </w:ins>
      <w:r w:rsidRPr="00A51D22">
        <w:t xml:space="preserve">appropriately qualified </w:t>
      </w:r>
      <w:ins w:id="81" w:author="Thomas" w:date="2012-09-04T04:30:00Z">
        <w:r w:rsidR="00895669">
          <w:t>person carrying out VTS operations on behalf of a VTS</w:t>
        </w:r>
      </w:ins>
      <w:ins w:id="82" w:author="Thomas" w:date="2012-09-04T04:31:00Z">
        <w:r w:rsidR="00895669">
          <w:t xml:space="preserve"> </w:t>
        </w:r>
      </w:ins>
      <w:del w:id="83" w:author="Thomas" w:date="2012-09-04T04:31:00Z">
        <w:r w:rsidRPr="00A51D22" w:rsidDel="00895669">
          <w:delText xml:space="preserve">by the competent </w:delText>
        </w:r>
      </w:del>
      <w:proofErr w:type="spellStart"/>
      <w:r w:rsidRPr="00A51D22">
        <w:t>authority</w:t>
      </w:r>
      <w:del w:id="84" w:author="Thomas" w:date="2012-09-04T04:31:00Z">
        <w:r w:rsidRPr="00A51D22" w:rsidDel="00895669">
          <w:delText xml:space="preserve">, performing one or more tasks contributing to the services of the VTS. </w:delText>
        </w:r>
      </w:del>
    </w:p>
    <w:p w14:paraId="71792C53" w14:textId="77777777" w:rsidR="008C57AA" w:rsidRPr="00A51D22" w:rsidRDefault="008C57AA" w:rsidP="00FD79CC">
      <w:pPr>
        <w:pStyle w:val="BodyText2"/>
        <w:numPr>
          <w:ilvl w:val="0"/>
          <w:numId w:val="0"/>
        </w:numPr>
        <w:ind w:left="357"/>
      </w:pPr>
      <w:r w:rsidRPr="00A51D22">
        <w:rPr>
          <w:i/>
        </w:rPr>
        <w:t>VTS</w:t>
      </w:r>
      <w:proofErr w:type="spellEnd"/>
      <w:r w:rsidRPr="00A51D22">
        <w:rPr>
          <w:i/>
        </w:rPr>
        <w:t xml:space="preserve"> sailing plan </w:t>
      </w:r>
      <w:r w:rsidRPr="00A51D22">
        <w:t xml:space="preserve">- a plan </w:t>
      </w:r>
      <w:del w:id="85" w:author="Thomas" w:date="2012-09-04T04:32:00Z">
        <w:r w:rsidRPr="00A51D22" w:rsidDel="00895669">
          <w:delText xml:space="preserve">which </w:delText>
        </w:r>
      </w:del>
      <w:ins w:id="86" w:author="Thomas" w:date="2012-09-04T04:32:00Z">
        <w:r w:rsidR="00895669">
          <w:t xml:space="preserve"> that </w:t>
        </w:r>
      </w:ins>
      <w:r w:rsidRPr="00A51D22">
        <w:t xml:space="preserve">is mutually agreed between a VTS Authority and the master of a vessel concerning the movement of the vessel in a VTS area. </w:t>
      </w:r>
    </w:p>
    <w:p w14:paraId="50A65C8B" w14:textId="77777777" w:rsidR="008C57AA" w:rsidRPr="00A51D22" w:rsidRDefault="008C57AA" w:rsidP="00FD79CC">
      <w:pPr>
        <w:pStyle w:val="BodyText2"/>
        <w:numPr>
          <w:ilvl w:val="0"/>
          <w:numId w:val="0"/>
        </w:numPr>
        <w:ind w:left="357"/>
      </w:pPr>
      <w:r w:rsidRPr="00A51D22">
        <w:rPr>
          <w:i/>
        </w:rPr>
        <w:t xml:space="preserve">VTS traffic image </w:t>
      </w:r>
      <w:r w:rsidRPr="00A51D22">
        <w:t>- the surface picture of vessels and their movements in a VTS area.</w:t>
      </w:r>
      <w:ins w:id="87" w:author="Thomas" w:date="2012-09-04T04:33:00Z">
        <w:r w:rsidR="00895669">
          <w:t xml:space="preserve">  The traffic image allows the VTS operator to evaluate situations and make decisions accordingly.</w:t>
        </w:r>
      </w:ins>
    </w:p>
    <w:p w14:paraId="19392C05" w14:textId="77777777" w:rsidR="001D531B" w:rsidRDefault="001D531B" w:rsidP="00FD79CC">
      <w:pPr>
        <w:pStyle w:val="BodyText2"/>
        <w:numPr>
          <w:ilvl w:val="0"/>
          <w:numId w:val="0"/>
        </w:numPr>
        <w:ind w:left="357"/>
        <w:rPr>
          <w:ins w:id="88" w:author="Thomas" w:date="2012-09-04T09:57:00Z"/>
          <w:i/>
        </w:rPr>
      </w:pPr>
    </w:p>
    <w:p w14:paraId="415A8865" w14:textId="77777777" w:rsidR="001D531B" w:rsidRDefault="001D531B" w:rsidP="00FD79CC">
      <w:pPr>
        <w:pStyle w:val="BodyText2"/>
        <w:numPr>
          <w:ilvl w:val="0"/>
          <w:numId w:val="0"/>
        </w:numPr>
        <w:ind w:left="357"/>
        <w:rPr>
          <w:ins w:id="89" w:author="Thomas" w:date="2012-09-04T09:57:00Z"/>
          <w:i/>
        </w:rPr>
      </w:pPr>
    </w:p>
    <w:p w14:paraId="492F5698" w14:textId="77777777" w:rsidR="008C57AA" w:rsidRPr="00A51D22" w:rsidRDefault="008C57AA" w:rsidP="00FD79CC">
      <w:pPr>
        <w:pStyle w:val="BodyText2"/>
        <w:numPr>
          <w:ilvl w:val="0"/>
          <w:numId w:val="0"/>
        </w:numPr>
        <w:ind w:left="357"/>
      </w:pPr>
      <w:r w:rsidRPr="00A51D22">
        <w:rPr>
          <w:i/>
        </w:rPr>
        <w:lastRenderedPageBreak/>
        <w:t xml:space="preserve">VTS services </w:t>
      </w:r>
      <w:r w:rsidRPr="00A51D22">
        <w:t xml:space="preserve">- VTS should comprise at least an information service and may also include others, such as a </w:t>
      </w:r>
      <w:del w:id="90" w:author="Thomas" w:date="2012-09-04T04:34:00Z">
        <w:r w:rsidRPr="00A51D22" w:rsidDel="00895669">
          <w:delText>n</w:delText>
        </w:r>
      </w:del>
      <w:ins w:id="91" w:author="Thomas" w:date="2012-09-04T04:34:00Z">
        <w:r w:rsidR="00895669">
          <w:t>N</w:t>
        </w:r>
      </w:ins>
      <w:r w:rsidRPr="00A51D22">
        <w:t xml:space="preserve">avigational </w:t>
      </w:r>
      <w:del w:id="92" w:author="Thomas" w:date="2012-09-04T04:34:00Z">
        <w:r w:rsidRPr="00A51D22" w:rsidDel="00895669">
          <w:delText>a</w:delText>
        </w:r>
      </w:del>
      <w:ins w:id="93" w:author="Thomas" w:date="2012-09-04T04:34:00Z">
        <w:r w:rsidR="00895669">
          <w:t>A</w:t>
        </w:r>
      </w:ins>
      <w:r w:rsidRPr="00A51D22">
        <w:t xml:space="preserve">ssistance </w:t>
      </w:r>
      <w:del w:id="94" w:author="Thomas" w:date="2012-09-04T04:34:00Z">
        <w:r w:rsidRPr="00A51D22" w:rsidDel="00895669">
          <w:delText>s</w:delText>
        </w:r>
      </w:del>
      <w:proofErr w:type="spellStart"/>
      <w:ins w:id="95" w:author="Thomas" w:date="2012-09-04T04:34:00Z">
        <w:r w:rsidR="00895669">
          <w:t>A</w:t>
        </w:r>
      </w:ins>
      <w:r w:rsidRPr="00A51D22">
        <w:t>ervice</w:t>
      </w:r>
      <w:proofErr w:type="spellEnd"/>
      <w:r w:rsidRPr="00A51D22">
        <w:t xml:space="preserve"> </w:t>
      </w:r>
      <w:ins w:id="96" w:author="Thomas" w:date="2012-09-04T04:42:00Z">
        <w:r w:rsidR="000D6DD7">
          <w:t>and/</w:t>
        </w:r>
      </w:ins>
      <w:r w:rsidRPr="00A51D22">
        <w:t xml:space="preserve">or a </w:t>
      </w:r>
      <w:del w:id="97" w:author="Thomas" w:date="2012-09-04T04:34:00Z">
        <w:r w:rsidRPr="00A51D22" w:rsidDel="00895669">
          <w:delText>t</w:delText>
        </w:r>
      </w:del>
      <w:ins w:id="98" w:author="Thomas" w:date="2012-09-04T04:34:00Z">
        <w:r w:rsidR="00895669">
          <w:t>T</w:t>
        </w:r>
      </w:ins>
      <w:r w:rsidRPr="00A51D22">
        <w:t xml:space="preserve">raffic </w:t>
      </w:r>
      <w:del w:id="99" w:author="Thomas" w:date="2012-09-04T04:35:00Z">
        <w:r w:rsidRPr="00A51D22" w:rsidDel="00895669">
          <w:delText>o</w:delText>
        </w:r>
      </w:del>
      <w:ins w:id="100" w:author="Thomas" w:date="2012-09-04T04:35:00Z">
        <w:r w:rsidR="00895669">
          <w:t>O</w:t>
        </w:r>
      </w:ins>
      <w:r w:rsidRPr="00A51D22">
        <w:t xml:space="preserve">rganisation </w:t>
      </w:r>
      <w:del w:id="101" w:author="Thomas" w:date="2012-09-04T04:35:00Z">
        <w:r w:rsidRPr="00A51D22" w:rsidDel="00895669">
          <w:delText>s</w:delText>
        </w:r>
      </w:del>
      <w:ins w:id="102" w:author="Thomas" w:date="2012-09-04T04:35:00Z">
        <w:r w:rsidR="00895669">
          <w:t>S</w:t>
        </w:r>
      </w:ins>
      <w:r w:rsidRPr="00A51D22">
        <w:t xml:space="preserve">ervice, </w:t>
      </w:r>
      <w:del w:id="103" w:author="Thomas" w:date="2012-09-04T04:42:00Z">
        <w:r w:rsidRPr="00A51D22" w:rsidDel="000D6DD7">
          <w:delText xml:space="preserve">or both, </w:delText>
        </w:r>
      </w:del>
      <w:ins w:id="104" w:author="Thomas" w:date="2012-09-04T04:36:00Z">
        <w:r w:rsidR="001E4379">
          <w:t xml:space="preserve">- </w:t>
        </w:r>
      </w:ins>
      <w:ins w:id="105" w:author="Thomas" w:date="2012-09-04T04:35:00Z">
        <w:r w:rsidR="001E4379">
          <w:t xml:space="preserve">IMO resolution </w:t>
        </w:r>
        <w:proofErr w:type="gramStart"/>
        <w:r w:rsidR="001E4379">
          <w:t>A.857(</w:t>
        </w:r>
        <w:proofErr w:type="gramEnd"/>
        <w:r w:rsidR="001E4379">
          <w:t xml:space="preserve">20) - </w:t>
        </w:r>
      </w:ins>
      <w:r w:rsidRPr="00A51D22">
        <w:t>defined as</w:t>
      </w:r>
      <w:del w:id="106" w:author="Thomas" w:date="2012-09-04T04:36:00Z">
        <w:r w:rsidRPr="00A51D22" w:rsidDel="001E4379">
          <w:delText xml:space="preserve"> follows</w:delText>
        </w:r>
      </w:del>
      <w:r w:rsidRPr="00A51D22">
        <w:t xml:space="preserve">: </w:t>
      </w:r>
    </w:p>
    <w:p w14:paraId="3819DF22" w14:textId="77777777" w:rsidR="008C57AA" w:rsidRPr="00A51D22" w:rsidRDefault="008C57AA" w:rsidP="00FD79CC">
      <w:pPr>
        <w:pStyle w:val="BodyText3"/>
        <w:numPr>
          <w:ilvl w:val="0"/>
          <w:numId w:val="0"/>
        </w:numPr>
        <w:ind w:left="2058"/>
      </w:pPr>
      <w:r w:rsidRPr="00A51D22">
        <w:t xml:space="preserve">An </w:t>
      </w:r>
      <w:del w:id="107" w:author="Thomas" w:date="2012-09-04T04:36:00Z">
        <w:r w:rsidRPr="00A51D22" w:rsidDel="001E4379">
          <w:rPr>
            <w:i/>
          </w:rPr>
          <w:delText>i</w:delText>
        </w:r>
      </w:del>
      <w:ins w:id="108" w:author="Thomas" w:date="2012-09-04T04:36:00Z">
        <w:r w:rsidR="001E4379">
          <w:rPr>
            <w:i/>
          </w:rPr>
          <w:t>I</w:t>
        </w:r>
      </w:ins>
      <w:r w:rsidRPr="00A51D22">
        <w:rPr>
          <w:i/>
        </w:rPr>
        <w:t xml:space="preserve">nformation </w:t>
      </w:r>
      <w:del w:id="109" w:author="Thomas" w:date="2012-09-04T04:37:00Z">
        <w:r w:rsidRPr="00A51D22" w:rsidDel="001E4379">
          <w:rPr>
            <w:i/>
          </w:rPr>
          <w:delText>s</w:delText>
        </w:r>
      </w:del>
      <w:ins w:id="110" w:author="Thomas" w:date="2012-09-04T04:37:00Z">
        <w:r w:rsidR="001E4379">
          <w:rPr>
            <w:i/>
          </w:rPr>
          <w:t>S</w:t>
        </w:r>
      </w:ins>
      <w:r w:rsidRPr="00A51D22">
        <w:rPr>
          <w:i/>
        </w:rPr>
        <w:t>ervice</w:t>
      </w:r>
      <w:ins w:id="111" w:author="Thomas" w:date="2012-09-04T04:41:00Z">
        <w:r w:rsidR="000D6DD7">
          <w:rPr>
            <w:i/>
          </w:rPr>
          <w:t xml:space="preserve"> (INS</w:t>
        </w:r>
        <w:proofErr w:type="gramStart"/>
        <w:r w:rsidR="000D6DD7">
          <w:rPr>
            <w:i/>
          </w:rPr>
          <w:t xml:space="preserve">) </w:t>
        </w:r>
      </w:ins>
      <w:r w:rsidRPr="00A51D22">
        <w:rPr>
          <w:i/>
        </w:rPr>
        <w:t xml:space="preserve"> </w:t>
      </w:r>
      <w:r w:rsidRPr="00A51D22">
        <w:t>is</w:t>
      </w:r>
      <w:proofErr w:type="gramEnd"/>
      <w:r w:rsidRPr="00A51D22">
        <w:t xml:space="preserve"> a service to ensure that essential information becomes available in time for on-board navigational decision-making. </w:t>
      </w:r>
    </w:p>
    <w:p w14:paraId="5391F3FE" w14:textId="77777777" w:rsidR="008C57AA" w:rsidRPr="00A51D22" w:rsidRDefault="008C57AA" w:rsidP="00FD79CC">
      <w:pPr>
        <w:pStyle w:val="BodyText3"/>
        <w:numPr>
          <w:ilvl w:val="0"/>
          <w:numId w:val="0"/>
        </w:numPr>
        <w:ind w:left="2058"/>
      </w:pPr>
      <w:r w:rsidRPr="00A51D22">
        <w:t xml:space="preserve">A </w:t>
      </w:r>
      <w:del w:id="112" w:author="Thomas" w:date="2012-09-04T04:43:00Z">
        <w:r w:rsidRPr="00A51D22" w:rsidDel="000D6DD7">
          <w:rPr>
            <w:i/>
          </w:rPr>
          <w:delText>n</w:delText>
        </w:r>
      </w:del>
      <w:ins w:id="113" w:author="Thomas" w:date="2012-09-04T04:43:00Z">
        <w:r w:rsidR="000D6DD7">
          <w:rPr>
            <w:i/>
          </w:rPr>
          <w:t>N</w:t>
        </w:r>
      </w:ins>
      <w:r w:rsidRPr="00A51D22">
        <w:rPr>
          <w:i/>
        </w:rPr>
        <w:t xml:space="preserve">avigational </w:t>
      </w:r>
      <w:del w:id="114" w:author="Thomas" w:date="2012-09-04T04:43:00Z">
        <w:r w:rsidRPr="00A51D22" w:rsidDel="000D6DD7">
          <w:rPr>
            <w:i/>
          </w:rPr>
          <w:delText>a</w:delText>
        </w:r>
      </w:del>
      <w:ins w:id="115" w:author="Thomas" w:date="2012-09-04T04:43:00Z">
        <w:r w:rsidR="000D6DD7">
          <w:rPr>
            <w:i/>
          </w:rPr>
          <w:t>A</w:t>
        </w:r>
      </w:ins>
      <w:r w:rsidRPr="00A51D22">
        <w:rPr>
          <w:i/>
        </w:rPr>
        <w:t xml:space="preserve">ssistance </w:t>
      </w:r>
      <w:del w:id="116" w:author="Thomas" w:date="2012-09-04T04:43:00Z">
        <w:r w:rsidRPr="00A51D22" w:rsidDel="000D6DD7">
          <w:rPr>
            <w:i/>
          </w:rPr>
          <w:delText>s</w:delText>
        </w:r>
      </w:del>
      <w:proofErr w:type="gramStart"/>
      <w:ins w:id="117" w:author="Thomas" w:date="2012-09-04T04:43:00Z">
        <w:r w:rsidR="000D6DD7">
          <w:rPr>
            <w:i/>
          </w:rPr>
          <w:t>S</w:t>
        </w:r>
      </w:ins>
      <w:r w:rsidRPr="00A51D22">
        <w:rPr>
          <w:i/>
        </w:rPr>
        <w:t>ervice</w:t>
      </w:r>
      <w:ins w:id="118" w:author="Thomas" w:date="2012-09-04T04:43:00Z">
        <w:r w:rsidR="000D6DD7">
          <w:rPr>
            <w:i/>
          </w:rPr>
          <w:t>(</w:t>
        </w:r>
        <w:proofErr w:type="gramEnd"/>
        <w:r w:rsidR="000D6DD7">
          <w:rPr>
            <w:i/>
          </w:rPr>
          <w:t>NAS)</w:t>
        </w:r>
      </w:ins>
      <w:r w:rsidRPr="00A51D22">
        <w:rPr>
          <w:i/>
        </w:rPr>
        <w:t xml:space="preserve"> </w:t>
      </w:r>
      <w:r w:rsidRPr="00A51D22">
        <w:t xml:space="preserve">is a service to assist on-board navigational </w:t>
      </w:r>
      <w:proofErr w:type="spellStart"/>
      <w:r w:rsidRPr="00A51D22">
        <w:t>decision</w:t>
      </w:r>
      <w:del w:id="119" w:author="Thomas" w:date="2012-09-04T04:43:00Z">
        <w:r w:rsidRPr="00A51D22" w:rsidDel="000D6DD7">
          <w:delText>-</w:delText>
        </w:r>
      </w:del>
      <w:r w:rsidRPr="00A51D22">
        <w:t>making</w:t>
      </w:r>
      <w:proofErr w:type="spellEnd"/>
      <w:r w:rsidRPr="00A51D22">
        <w:t xml:space="preserve"> and to monitor its effects. </w:t>
      </w:r>
    </w:p>
    <w:p w14:paraId="214A2C8B" w14:textId="77777777" w:rsidR="008C57AA" w:rsidRPr="00A51D22" w:rsidRDefault="008C57AA" w:rsidP="00FD79CC">
      <w:pPr>
        <w:pStyle w:val="BodyText3"/>
        <w:numPr>
          <w:ilvl w:val="0"/>
          <w:numId w:val="0"/>
        </w:numPr>
        <w:ind w:left="2058"/>
      </w:pPr>
      <w:r w:rsidRPr="00A51D22">
        <w:t xml:space="preserve">A </w:t>
      </w:r>
      <w:del w:id="120" w:author="Thomas" w:date="2012-09-04T04:44:00Z">
        <w:r w:rsidRPr="00A51D22" w:rsidDel="000D6DD7">
          <w:rPr>
            <w:i/>
          </w:rPr>
          <w:delText>t</w:delText>
        </w:r>
      </w:del>
      <w:ins w:id="121" w:author="Thomas" w:date="2012-09-04T04:44:00Z">
        <w:r w:rsidR="000D6DD7">
          <w:rPr>
            <w:i/>
          </w:rPr>
          <w:t>T</w:t>
        </w:r>
      </w:ins>
      <w:r w:rsidRPr="00A51D22">
        <w:rPr>
          <w:i/>
        </w:rPr>
        <w:t xml:space="preserve">raffic </w:t>
      </w:r>
      <w:del w:id="122" w:author="Thomas" w:date="2012-09-04T04:44:00Z">
        <w:r w:rsidRPr="00A51D22" w:rsidDel="000D6DD7">
          <w:rPr>
            <w:i/>
          </w:rPr>
          <w:delText>o</w:delText>
        </w:r>
      </w:del>
      <w:ins w:id="123" w:author="Thomas" w:date="2012-09-04T04:44:00Z">
        <w:r w:rsidR="000D6DD7">
          <w:rPr>
            <w:i/>
          </w:rPr>
          <w:t>O</w:t>
        </w:r>
      </w:ins>
      <w:r w:rsidRPr="00A51D22">
        <w:rPr>
          <w:i/>
        </w:rPr>
        <w:t xml:space="preserve">rganisation </w:t>
      </w:r>
      <w:del w:id="124" w:author="Thomas" w:date="2012-09-04T04:44:00Z">
        <w:r w:rsidRPr="00A51D22" w:rsidDel="000D6DD7">
          <w:rPr>
            <w:i/>
          </w:rPr>
          <w:delText>s</w:delText>
        </w:r>
      </w:del>
      <w:proofErr w:type="gramStart"/>
      <w:ins w:id="125" w:author="Thomas" w:date="2012-09-04T04:44:00Z">
        <w:r w:rsidR="000D6DD7">
          <w:rPr>
            <w:i/>
          </w:rPr>
          <w:t>S</w:t>
        </w:r>
      </w:ins>
      <w:r w:rsidRPr="00A51D22">
        <w:rPr>
          <w:i/>
        </w:rPr>
        <w:t>ervice</w:t>
      </w:r>
      <w:ins w:id="126" w:author="Thomas" w:date="2012-09-04T04:44:00Z">
        <w:r w:rsidR="000D6DD7">
          <w:rPr>
            <w:i/>
          </w:rPr>
          <w:t>(</w:t>
        </w:r>
        <w:proofErr w:type="gramEnd"/>
        <w:r w:rsidR="000D6DD7">
          <w:rPr>
            <w:i/>
          </w:rPr>
          <w:t>TOS)</w:t>
        </w:r>
      </w:ins>
      <w:r w:rsidRPr="00A51D22">
        <w:rPr>
          <w:i/>
        </w:rPr>
        <w:t xml:space="preserve"> </w:t>
      </w:r>
      <w:r w:rsidRPr="00A51D22">
        <w:t xml:space="preserve">is a service to prevent the development of dangerous </w:t>
      </w:r>
      <w:del w:id="127" w:author="Thomas" w:date="2012-09-04T04:44:00Z">
        <w:r w:rsidRPr="00A51D22" w:rsidDel="000D6DD7">
          <w:delText xml:space="preserve">vessel </w:delText>
        </w:r>
      </w:del>
      <w:ins w:id="128" w:author="Thomas" w:date="2012-09-04T04:44:00Z">
        <w:r w:rsidR="000D6DD7">
          <w:t xml:space="preserve">maritime </w:t>
        </w:r>
      </w:ins>
      <w:r w:rsidRPr="00A51D22">
        <w:t xml:space="preserve">traffic situations by planning and managing of traffic movements and to provide for the safe and efficient movement of vessel traffic within the VTS area. </w:t>
      </w:r>
    </w:p>
    <w:p w14:paraId="359B9F19" w14:textId="77777777" w:rsidR="008C57AA" w:rsidRPr="00A51D22" w:rsidRDefault="008C57AA" w:rsidP="00FD79CC">
      <w:pPr>
        <w:pStyle w:val="BodyText2"/>
        <w:numPr>
          <w:ilvl w:val="0"/>
          <w:numId w:val="0"/>
        </w:numPr>
        <w:ind w:left="357"/>
      </w:pPr>
      <w:r w:rsidRPr="00A51D22">
        <w:rPr>
          <w:i/>
        </w:rPr>
        <w:t xml:space="preserve">Allied services </w:t>
      </w:r>
      <w:r w:rsidRPr="00A51D22">
        <w:t xml:space="preserve">-services actively involved in the safe and efficient passage of the vessel through the VTS area. </w:t>
      </w:r>
    </w:p>
    <w:p w14:paraId="2E334A50" w14:textId="77777777" w:rsidR="008C57AA" w:rsidRDefault="008C57AA" w:rsidP="00FD79CC">
      <w:pPr>
        <w:pStyle w:val="BodyText2"/>
        <w:numPr>
          <w:ilvl w:val="0"/>
          <w:numId w:val="0"/>
        </w:numPr>
        <w:ind w:left="357"/>
        <w:rPr>
          <w:ins w:id="129" w:author="Thomas" w:date="2012-09-04T04:46:00Z"/>
        </w:rPr>
      </w:pPr>
      <w:r w:rsidRPr="00A51D22">
        <w:rPr>
          <w:i/>
        </w:rPr>
        <w:t>Hazardous cargoes</w:t>
      </w:r>
      <w:r w:rsidRPr="00A51D22">
        <w:t xml:space="preserve"> </w:t>
      </w:r>
      <w:del w:id="130" w:author="Thomas" w:date="2012-09-04T04:47:00Z">
        <w:r w:rsidRPr="00A51D22" w:rsidDel="000D6DD7">
          <w:delText>-</w:delText>
        </w:r>
      </w:del>
      <w:ins w:id="131" w:author="Thomas" w:date="2012-09-04T04:47:00Z">
        <w:r w:rsidR="000D6DD7">
          <w:t>–</w:t>
        </w:r>
      </w:ins>
      <w:r w:rsidRPr="00A51D22">
        <w:t xml:space="preserve"> include</w:t>
      </w:r>
      <w:ins w:id="132" w:author="Thomas" w:date="2012-09-04T04:47:00Z">
        <w:r w:rsidR="000D6DD7">
          <w:t>:</w:t>
        </w:r>
      </w:ins>
      <w:r w:rsidRPr="00A51D22">
        <w:t xml:space="preserve"> </w:t>
      </w:r>
      <w:del w:id="133" w:author="Thomas" w:date="2012-09-04T04:46:00Z">
        <w:r w:rsidRPr="00A51D22" w:rsidDel="000D6DD7">
          <w:delText>those goods identified by national law as hazardous.</w:delText>
        </w:r>
      </w:del>
    </w:p>
    <w:p w14:paraId="00B6BCCD" w14:textId="77777777" w:rsidR="00B02886" w:rsidRDefault="000D6DD7">
      <w:pPr>
        <w:pStyle w:val="BodyText2"/>
        <w:numPr>
          <w:ilvl w:val="0"/>
          <w:numId w:val="0"/>
        </w:numPr>
        <w:ind w:left="1440"/>
        <w:rPr>
          <w:ins w:id="134" w:author="Thomas" w:date="2012-09-04T04:49:00Z"/>
        </w:rPr>
        <w:pPrChange w:id="135" w:author="Thomas" w:date="2012-09-04T04:48:00Z">
          <w:pPr>
            <w:pStyle w:val="BodyText2"/>
            <w:numPr>
              <w:numId w:val="0"/>
            </w:numPr>
            <w:tabs>
              <w:tab w:val="clear" w:pos="2508"/>
            </w:tabs>
            <w:ind w:left="357" w:firstLine="0"/>
          </w:pPr>
        </w:pPrChange>
      </w:pPr>
      <w:ins w:id="136" w:author="Thomas" w:date="2012-09-04T04:49:00Z">
        <w:r>
          <w:t>Goods classified in the IMDG code</w:t>
        </w:r>
      </w:ins>
    </w:p>
    <w:p w14:paraId="7D75C0DD" w14:textId="77777777" w:rsidR="00B02886" w:rsidRDefault="000D6DD7">
      <w:pPr>
        <w:pStyle w:val="BodyText2"/>
        <w:numPr>
          <w:ilvl w:val="0"/>
          <w:numId w:val="0"/>
        </w:numPr>
        <w:ind w:left="1440"/>
        <w:rPr>
          <w:ins w:id="137" w:author="Thomas" w:date="2012-09-04T04:51:00Z"/>
        </w:rPr>
        <w:pPrChange w:id="138" w:author="Thomas" w:date="2012-09-04T04:48:00Z">
          <w:pPr>
            <w:pStyle w:val="BodyText2"/>
            <w:numPr>
              <w:numId w:val="0"/>
            </w:numPr>
            <w:tabs>
              <w:tab w:val="clear" w:pos="2508"/>
            </w:tabs>
            <w:ind w:left="357" w:firstLine="0"/>
          </w:pPr>
        </w:pPrChange>
      </w:pPr>
      <w:ins w:id="139" w:author="Thomas" w:date="2012-09-04T04:50:00Z">
        <w:r>
          <w:t xml:space="preserve">Oils, noxious and harmful substances </w:t>
        </w:r>
      </w:ins>
      <w:ins w:id="140" w:author="Thomas" w:date="2012-09-04T04:51:00Z">
        <w:r>
          <w:t>defined in MARPOL</w:t>
        </w:r>
      </w:ins>
    </w:p>
    <w:p w14:paraId="2974C790" w14:textId="77777777" w:rsidR="00B02886" w:rsidRDefault="000D6DD7">
      <w:pPr>
        <w:pStyle w:val="BodyText2"/>
        <w:numPr>
          <w:ilvl w:val="0"/>
          <w:numId w:val="0"/>
        </w:numPr>
        <w:ind w:left="1440"/>
        <w:pPrChange w:id="141" w:author="Thomas" w:date="2012-09-04T04:48:00Z">
          <w:pPr>
            <w:pStyle w:val="BodyText2"/>
            <w:numPr>
              <w:numId w:val="0"/>
            </w:numPr>
            <w:tabs>
              <w:tab w:val="clear" w:pos="2508"/>
            </w:tabs>
            <w:ind w:left="357" w:firstLine="0"/>
          </w:pPr>
        </w:pPrChange>
      </w:pPr>
      <w:ins w:id="142" w:author="Thomas" w:date="2012-09-04T04:51:00Z">
        <w:r>
          <w:t>Radioactive materials listed in the INF Code</w:t>
        </w:r>
      </w:ins>
      <w:ins w:id="143" w:author="Thomas" w:date="2012-09-04T04:52:00Z">
        <w:r>
          <w:t>.</w:t>
        </w:r>
      </w:ins>
    </w:p>
    <w:p w14:paraId="0018A646" w14:textId="77777777" w:rsidR="008C57AA" w:rsidRPr="00A51D22" w:rsidRDefault="008C57AA" w:rsidP="00FD79CC">
      <w:pPr>
        <w:pStyle w:val="BodyText2"/>
        <w:numPr>
          <w:ilvl w:val="0"/>
          <w:numId w:val="0"/>
        </w:numPr>
        <w:ind w:left="357"/>
      </w:pPr>
      <w:r w:rsidRPr="00A51D22">
        <w:rPr>
          <w:i/>
        </w:rPr>
        <w:t xml:space="preserve">Inland waters </w:t>
      </w:r>
      <w:r w:rsidRPr="00A51D22">
        <w:t>- waters landwards of the baselines which are established in accordance with international law.</w:t>
      </w:r>
    </w:p>
    <w:p w14:paraId="4CAF7F6E" w14:textId="77777777" w:rsidR="008C57AA" w:rsidRPr="00A51D22" w:rsidRDefault="008C57AA" w:rsidP="00A51D22">
      <w:pPr>
        <w:pStyle w:val="Heading1"/>
      </w:pPr>
      <w:bookmarkStart w:id="144" w:name="_Toc512072772"/>
      <w:bookmarkStart w:id="145" w:name="_Toc524497194"/>
      <w:bookmarkStart w:id="146" w:name="_Toc109731631"/>
      <w:bookmarkStart w:id="147" w:name="_Toc109734602"/>
      <w:r w:rsidRPr="00A51D22">
        <w:t>GENERAL CONSIDERATIONS FOR VESSEL TRAFFIC SERVICES IN INLAND WATERS</w:t>
      </w:r>
      <w:bookmarkEnd w:id="144"/>
      <w:bookmarkEnd w:id="145"/>
      <w:bookmarkEnd w:id="146"/>
      <w:bookmarkEnd w:id="147"/>
      <w:r w:rsidRPr="00A51D22">
        <w:t xml:space="preserve"> </w:t>
      </w:r>
    </w:p>
    <w:p w14:paraId="03B87B0E" w14:textId="77777777" w:rsidR="008C57AA" w:rsidRPr="00980ED0" w:rsidRDefault="008C57AA" w:rsidP="00980ED0">
      <w:pPr>
        <w:pStyle w:val="Heading2"/>
      </w:pPr>
      <w:bookmarkStart w:id="148" w:name="_Toc512072773"/>
      <w:bookmarkStart w:id="149" w:name="_Toc524497195"/>
      <w:bookmarkStart w:id="150" w:name="_Toc109731632"/>
      <w:bookmarkStart w:id="151" w:name="_Toc109734603"/>
      <w:r w:rsidRPr="00980ED0">
        <w:t>Objectives</w:t>
      </w:r>
      <w:bookmarkEnd w:id="148"/>
      <w:bookmarkEnd w:id="149"/>
      <w:bookmarkEnd w:id="150"/>
      <w:bookmarkEnd w:id="151"/>
      <w:r w:rsidRPr="00980ED0">
        <w:t xml:space="preserve">  </w:t>
      </w:r>
    </w:p>
    <w:p w14:paraId="57556BE7" w14:textId="77777777" w:rsidR="008C57AA" w:rsidRPr="00A51D22" w:rsidRDefault="008C57AA" w:rsidP="008C57AA">
      <w:pPr>
        <w:pStyle w:val="BodyText"/>
      </w:pPr>
      <w:r w:rsidRPr="00A51D22">
        <w:t>The purpose of VTS is to improve the safety and efficiency of navigation, safety of life and the protection of the environment and/or the adjoining waterway banks, nearby residents and enterprises from possible adverse effects of vessel traffic. A part of these objectives of a Vessel Traffic Service may include promoting efficient transport and the collection of data that may be required in order to evaluate the Vessel Traffic Service.</w:t>
      </w:r>
    </w:p>
    <w:p w14:paraId="03195004" w14:textId="77777777" w:rsidR="008C57AA" w:rsidRPr="00A51D22" w:rsidRDefault="008C57AA" w:rsidP="008C57AA">
      <w:pPr>
        <w:pStyle w:val="BodyText"/>
      </w:pPr>
      <w:r w:rsidRPr="00A51D22">
        <w:t xml:space="preserve">The benefits of implementing a VTS are that it allows identification and monitoring of vessels, strategic planning of vessel movements and provision of navigational information and assistance. It can also assist in </w:t>
      </w:r>
      <w:del w:id="152" w:author="Thomas" w:date="2012-09-04T05:06:00Z">
        <w:r w:rsidRPr="00A51D22" w:rsidDel="00B96D15">
          <w:delText xml:space="preserve">reducing the risk </w:delText>
        </w:r>
      </w:del>
      <w:ins w:id="153" w:author="Thomas" w:date="2012-09-04T05:06:00Z">
        <w:r w:rsidR="00B96D15">
          <w:t xml:space="preserve">prevention </w:t>
        </w:r>
      </w:ins>
      <w:r w:rsidRPr="00A51D22">
        <w:t>of pollution and co-</w:t>
      </w:r>
      <w:proofErr w:type="spellStart"/>
      <w:r w:rsidRPr="00A51D22">
        <w:t>ordinati</w:t>
      </w:r>
      <w:del w:id="154" w:author="Thomas" w:date="2012-09-04T05:07:00Z">
        <w:r w:rsidRPr="00A51D22" w:rsidDel="00B96D15">
          <w:delText>ng</w:delText>
        </w:r>
      </w:del>
      <w:ins w:id="155" w:author="Thomas" w:date="2012-09-04T05:07:00Z">
        <w:r w:rsidR="00B96D15">
          <w:t>ion</w:t>
        </w:r>
      </w:ins>
      <w:proofErr w:type="spellEnd"/>
      <w:r w:rsidRPr="00A51D22">
        <w:t xml:space="preserve"> pollution</w:t>
      </w:r>
      <w:ins w:id="156" w:author="Thomas" w:date="2012-09-04T05:07:00Z">
        <w:r w:rsidR="00B96D15">
          <w:t>/emergency</w:t>
        </w:r>
      </w:ins>
      <w:r w:rsidRPr="00A51D22">
        <w:t xml:space="preserve"> response. The efficiency of a VTS will depend on the reliability and continuity of communications and on the ability to provide </w:t>
      </w:r>
      <w:del w:id="157" w:author="Thomas" w:date="2012-09-04T05:07:00Z">
        <w:r w:rsidRPr="00A51D22" w:rsidDel="00B96D15">
          <w:delText xml:space="preserve">concise, </w:delText>
        </w:r>
      </w:del>
      <w:r w:rsidRPr="00A51D22">
        <w:t xml:space="preserve">accurate and unambiguous information. The quality of accident prevention measures will depend on the </w:t>
      </w:r>
      <w:ins w:id="158" w:author="Thomas" w:date="2012-09-04T05:08:00Z">
        <w:r w:rsidR="00B96D15">
          <w:t xml:space="preserve">system’s </w:t>
        </w:r>
      </w:ins>
      <w:r w:rsidRPr="00A51D22">
        <w:t xml:space="preserve">capability </w:t>
      </w:r>
      <w:del w:id="159" w:author="Thomas" w:date="2012-09-04T05:08:00Z">
        <w:r w:rsidRPr="00A51D22" w:rsidDel="00B96D15">
          <w:delText xml:space="preserve">of the system </w:delText>
        </w:r>
      </w:del>
      <w:ins w:id="160" w:author="Thomas" w:date="2012-09-04T05:08:00Z">
        <w:r w:rsidR="00B96D15">
          <w:t xml:space="preserve">for </w:t>
        </w:r>
      </w:ins>
      <w:r w:rsidRPr="00A51D22">
        <w:t>detect</w:t>
      </w:r>
      <w:ins w:id="161" w:author="Thomas" w:date="2012-09-04T05:08:00Z">
        <w:r w:rsidR="00B96D15">
          <w:t>ing a</w:t>
        </w:r>
      </w:ins>
      <w:r w:rsidRPr="00A51D22">
        <w:t xml:space="preserve"> developing dangerous situation</w:t>
      </w:r>
      <w:del w:id="162" w:author="Thomas" w:date="2012-09-04T05:08:00Z">
        <w:r w:rsidRPr="00A51D22" w:rsidDel="00B96D15">
          <w:delText>s</w:delText>
        </w:r>
      </w:del>
      <w:r w:rsidRPr="00A51D22">
        <w:t xml:space="preserve"> and on the ability to give timely warning of such dangers. </w:t>
      </w:r>
    </w:p>
    <w:p w14:paraId="7D1F6DC9" w14:textId="77777777" w:rsidR="008C57AA" w:rsidRPr="00A51D22" w:rsidRDefault="008C57AA" w:rsidP="008C57AA">
      <w:pPr>
        <w:pStyle w:val="BodyText"/>
      </w:pPr>
      <w:r w:rsidRPr="00A51D22">
        <w:t xml:space="preserve">The precise </w:t>
      </w:r>
      <w:del w:id="163" w:author="Thomas" w:date="2012-09-04T05:09:00Z">
        <w:r w:rsidRPr="00A51D22" w:rsidDel="00B96D15">
          <w:delText xml:space="preserve">objectives </w:delText>
        </w:r>
      </w:del>
      <w:ins w:id="164" w:author="Thomas" w:date="2012-09-04T05:09:00Z">
        <w:r w:rsidR="00B96D15">
          <w:t xml:space="preserve">functions </w:t>
        </w:r>
      </w:ins>
      <w:r w:rsidRPr="00A51D22">
        <w:t>of any VTS will depend upon the particular circumstances in the VTS area and the volume and character of</w:t>
      </w:r>
      <w:r w:rsidR="00B96D15">
        <w:t xml:space="preserve"> vessel </w:t>
      </w:r>
      <w:r w:rsidRPr="00A51D22">
        <w:t>traffic as set forth in 3.2 of these Guidelines.</w:t>
      </w:r>
      <w:ins w:id="165" w:author="Thomas" w:date="2012-09-04T05:11:00Z">
        <w:r w:rsidR="00B96D15">
          <w:t xml:space="preserve">  When a VTS is established, the existence of and the functions carried out by the VTS, will need to be promulgated to all relevant stakeholders.</w:t>
        </w:r>
      </w:ins>
    </w:p>
    <w:p w14:paraId="39C3AB0A" w14:textId="77777777" w:rsidR="008C57AA" w:rsidRPr="00A51D22" w:rsidRDefault="008C57AA" w:rsidP="008C57AA">
      <w:pPr>
        <w:pStyle w:val="BodyText"/>
      </w:pPr>
      <w:r w:rsidRPr="00A51D22">
        <w:t>The International Maritime Organisation (IMO) has developed guidelines on VTS (A.</w:t>
      </w:r>
      <w:r w:rsidR="00480029">
        <w:t xml:space="preserve"> </w:t>
      </w:r>
      <w:r w:rsidRPr="00A51D22">
        <w:t xml:space="preserve">857(20)) which can be used when planning and implementing a VTS. However, these guidelines only address seagoing vessels that have to comply with the SOLAS Convention (“maritime” vessels) and only address VTS in coastal, port approach and port areas (“maritime” VTS). </w:t>
      </w:r>
    </w:p>
    <w:p w14:paraId="22856225" w14:textId="77777777" w:rsidR="001D531B" w:rsidRDefault="001D531B" w:rsidP="008C57AA">
      <w:pPr>
        <w:pStyle w:val="BodyText"/>
        <w:rPr>
          <w:ins w:id="166" w:author="Thomas" w:date="2012-09-04T09:57:00Z"/>
        </w:rPr>
      </w:pPr>
    </w:p>
    <w:p w14:paraId="7212F22A" w14:textId="77777777" w:rsidR="008C57AA" w:rsidRPr="00A51D22" w:rsidRDefault="008C57AA" w:rsidP="008C57AA">
      <w:pPr>
        <w:pStyle w:val="BodyText"/>
      </w:pPr>
      <w:r w:rsidRPr="00A51D22">
        <w:lastRenderedPageBreak/>
        <w:t xml:space="preserve">VTS is also used in inland waters, not only in port approach and port areas but also further inland. In all those areas non-maritime vessels also operate. To achieve the objectives of a VTS in these waters these vessels should also be able to participate in a VTS when desired. The IMO Guidelines on VTS are not always entirely suitable for these waters and vessels. For instance, other means of communication between the VTS and the vessel are used as not all non-maritime vessels have means of communication as prescribed for maritime vessels in SOLAS chapter IV. </w:t>
      </w:r>
    </w:p>
    <w:p w14:paraId="5BE13575" w14:textId="77777777" w:rsidR="008C57AA" w:rsidRPr="00A51D22" w:rsidRDefault="008C57AA" w:rsidP="008C57AA">
      <w:pPr>
        <w:pStyle w:val="BodyText"/>
      </w:pPr>
      <w:r w:rsidRPr="00A51D22">
        <w:t>IMO has no competence over non-maritime vessels and inland waters. Some Competent and VTS Authorities responsible for the inland waters are not involved in the activities of IMO and might therefore not be aware of the IMO guidelines. When planning and implementing VTS in inland waters meeting the needs of non-maritime vessels the resulting “inland” VTS might differ substantially from maritime VTS.</w:t>
      </w:r>
    </w:p>
    <w:p w14:paraId="69CCC19D" w14:textId="77777777" w:rsidR="008C57AA" w:rsidRPr="00A51D22" w:rsidRDefault="008C57AA" w:rsidP="008C57AA">
      <w:pPr>
        <w:pStyle w:val="BodyText"/>
      </w:pPr>
      <w:r w:rsidRPr="00A51D22">
        <w:t xml:space="preserve">Vessels move from one VTS area to another and different operation of VTS in the various areas might lead to confusion to the masters of the vessels. Consequently, adverse effects on achieving the objectives of the VTS might arise. As this can apply to masters of inland vessels there is a need to harmonise inland VTS through international guidelines suitable for application in all inland waters in a waterway system. As this can also apply to masters of maritime vessels when entering inland waters these international guidelines should be applied world-wide, should follow the IMO guidelines as closely as possible and be used whenever the application of the IMO Guidelines is considered to be inappropriate. </w:t>
      </w:r>
    </w:p>
    <w:p w14:paraId="6F2C8464" w14:textId="77777777" w:rsidR="008C57AA" w:rsidRPr="00980ED0" w:rsidRDefault="008C57AA" w:rsidP="00980ED0">
      <w:pPr>
        <w:pStyle w:val="Heading2"/>
      </w:pPr>
      <w:bookmarkStart w:id="167" w:name="_Toc512072774"/>
      <w:bookmarkStart w:id="168" w:name="_Toc524497196"/>
      <w:bookmarkStart w:id="169" w:name="_Toc109731633"/>
      <w:bookmarkStart w:id="170" w:name="_Toc109734604"/>
      <w:r w:rsidRPr="00980ED0">
        <w:t>Responsibilities and liability</w:t>
      </w:r>
      <w:bookmarkEnd w:id="167"/>
      <w:bookmarkEnd w:id="168"/>
      <w:bookmarkEnd w:id="169"/>
      <w:bookmarkEnd w:id="170"/>
      <w:r w:rsidRPr="00980ED0">
        <w:t xml:space="preserve"> </w:t>
      </w:r>
    </w:p>
    <w:p w14:paraId="19DFE0CC" w14:textId="77777777" w:rsidR="008C57AA" w:rsidRPr="00A51D22" w:rsidRDefault="008C57AA" w:rsidP="008C57AA">
      <w:pPr>
        <w:pStyle w:val="BodyText"/>
      </w:pPr>
      <w:r w:rsidRPr="00A51D22">
        <w:t xml:space="preserve">Where two or more </w:t>
      </w:r>
      <w:del w:id="171" w:author="Thomas" w:date="2012-09-04T05:36:00Z">
        <w:r w:rsidRPr="00A51D22" w:rsidDel="00F4158B">
          <w:delText xml:space="preserve">Administrations or competent authorities </w:delText>
        </w:r>
      </w:del>
      <w:ins w:id="172" w:author="Thomas" w:date="2012-09-04T05:36:00Z">
        <w:r w:rsidR="00F4158B">
          <w:t xml:space="preserve">Governments </w:t>
        </w:r>
      </w:ins>
      <w:r w:rsidRPr="00A51D22">
        <w:t>have a common interest in establishing a VTS in a particular area, they should develop a co-ordinated vessel traffic service on the basis of an agreement between them. Where a co-ordinated vessel traffic service is established, it should have uniform procedures and operations.</w:t>
      </w:r>
    </w:p>
    <w:p w14:paraId="3CBFBE50" w14:textId="77777777" w:rsidR="008C57AA" w:rsidRPr="00A51D22" w:rsidRDefault="008C57AA" w:rsidP="008C57AA">
      <w:pPr>
        <w:pStyle w:val="BodyText"/>
      </w:pPr>
      <w:r w:rsidRPr="00A51D22">
        <w:t xml:space="preserve">In planning and establishing a VTS, the </w:t>
      </w:r>
      <w:del w:id="173" w:author="Thomas" w:date="2012-09-04T05:37:00Z">
        <w:r w:rsidRPr="00A51D22" w:rsidDel="00F4158B">
          <w:delText xml:space="preserve">Administration, Administrations </w:delText>
        </w:r>
      </w:del>
      <w:ins w:id="174" w:author="Thomas" w:date="2012-09-04T05:37:00Z">
        <w:r w:rsidR="00F4158B">
          <w:t xml:space="preserve">Contracting Government of Governments </w:t>
        </w:r>
      </w:ins>
      <w:r w:rsidRPr="00A51D22">
        <w:t xml:space="preserve">or the Competent Authority should: </w:t>
      </w:r>
    </w:p>
    <w:p w14:paraId="22F4D27D" w14:textId="77777777" w:rsidR="008C57AA" w:rsidRPr="00A51D22" w:rsidRDefault="008C57AA" w:rsidP="00480029">
      <w:pPr>
        <w:pStyle w:val="BodyText2"/>
        <w:tabs>
          <w:tab w:val="clear" w:pos="2508"/>
          <w:tab w:val="num" w:pos="709"/>
        </w:tabs>
      </w:pPr>
      <w:r w:rsidRPr="00A51D22">
        <w:t xml:space="preserve">ensure that a legal basis for the operation of a VTS is provided for and that the VTS is operated in accordance with </w:t>
      </w:r>
      <w:del w:id="175" w:author="Thomas" w:date="2012-09-04T05:40:00Z">
        <w:r w:rsidRPr="00A51D22" w:rsidDel="00F2082A">
          <w:delText xml:space="preserve">all applicable </w:delText>
        </w:r>
      </w:del>
      <w:ins w:id="176" w:author="Thomas" w:date="2012-09-04T05:40:00Z">
        <w:r w:rsidR="00F2082A">
          <w:t xml:space="preserve">national and international </w:t>
        </w:r>
      </w:ins>
      <w:r w:rsidRPr="00A51D22">
        <w:t xml:space="preserve">law; </w:t>
      </w:r>
    </w:p>
    <w:p w14:paraId="253BCD91" w14:textId="77777777" w:rsidR="008C57AA" w:rsidRPr="00A51D22" w:rsidRDefault="008C57AA" w:rsidP="00480029">
      <w:pPr>
        <w:pStyle w:val="BodyText2"/>
        <w:tabs>
          <w:tab w:val="clear" w:pos="2508"/>
          <w:tab w:val="num" w:pos="709"/>
        </w:tabs>
      </w:pPr>
      <w:r w:rsidRPr="00A51D22">
        <w:t xml:space="preserve">ensure that objectives for the VTS are set; </w:t>
      </w:r>
    </w:p>
    <w:p w14:paraId="024A0A72" w14:textId="77777777" w:rsidR="008C57AA" w:rsidRPr="00A51D22" w:rsidRDefault="008C57AA" w:rsidP="00480029">
      <w:pPr>
        <w:pStyle w:val="BodyText2"/>
        <w:tabs>
          <w:tab w:val="clear" w:pos="2508"/>
          <w:tab w:val="num" w:pos="709"/>
        </w:tabs>
      </w:pPr>
      <w:r w:rsidRPr="00A51D22">
        <w:t xml:space="preserve">ensure that a VTS authority is appointed and legally empowered; </w:t>
      </w:r>
    </w:p>
    <w:p w14:paraId="6D7F77ED" w14:textId="77777777" w:rsidR="008C57AA" w:rsidRPr="00A51D22" w:rsidRDefault="008C57AA" w:rsidP="00480029">
      <w:pPr>
        <w:pStyle w:val="BodyText2"/>
        <w:tabs>
          <w:tab w:val="clear" w:pos="2508"/>
          <w:tab w:val="num" w:pos="709"/>
        </w:tabs>
      </w:pPr>
      <w:r w:rsidRPr="00A51D22">
        <w:t xml:space="preserve">ensure that the service area is delineated and declared a VTS area; where appropriate, this area may be subdivided in sub-areas or sectors; </w:t>
      </w:r>
    </w:p>
    <w:p w14:paraId="4E28A800" w14:textId="77777777" w:rsidR="008C57AA" w:rsidRPr="00A51D22" w:rsidRDefault="008C57AA" w:rsidP="00480029">
      <w:pPr>
        <w:pStyle w:val="BodyText2"/>
        <w:tabs>
          <w:tab w:val="clear" w:pos="2508"/>
          <w:tab w:val="num" w:pos="709"/>
        </w:tabs>
      </w:pPr>
      <w:r w:rsidRPr="00A51D22">
        <w:t xml:space="preserve">determine the type and level of services to be provided, having regard to the objectives of the VTS; </w:t>
      </w:r>
    </w:p>
    <w:p w14:paraId="08C1DDF2" w14:textId="77777777" w:rsidR="008C57AA" w:rsidRPr="00A51D22" w:rsidRDefault="008C57AA" w:rsidP="00480029">
      <w:pPr>
        <w:pStyle w:val="BodyText2"/>
        <w:tabs>
          <w:tab w:val="clear" w:pos="2508"/>
          <w:tab w:val="num" w:pos="709"/>
        </w:tabs>
      </w:pPr>
      <w:r w:rsidRPr="00A51D22">
        <w:t xml:space="preserve">establish appropriate standards for supporting equipment; </w:t>
      </w:r>
    </w:p>
    <w:p w14:paraId="106C4D81" w14:textId="77777777" w:rsidR="008C57AA" w:rsidRPr="00A51D22" w:rsidRDefault="008C57AA" w:rsidP="00480029">
      <w:pPr>
        <w:pStyle w:val="BodyText2"/>
        <w:tabs>
          <w:tab w:val="clear" w:pos="2508"/>
          <w:tab w:val="num" w:pos="709"/>
        </w:tabs>
      </w:pPr>
      <w:r w:rsidRPr="00A51D22">
        <w:t xml:space="preserve">ensure that the VTS </w:t>
      </w:r>
      <w:del w:id="177" w:author="Thomas" w:date="2012-09-04T05:44:00Z">
        <w:r w:rsidRPr="00A51D22" w:rsidDel="00F2082A">
          <w:delText>a</w:delText>
        </w:r>
      </w:del>
      <w:ins w:id="178" w:author="Thomas" w:date="2012-09-04T05:44:00Z">
        <w:r w:rsidR="00F2082A">
          <w:t>A</w:t>
        </w:r>
      </w:ins>
      <w:r w:rsidRPr="00A51D22">
        <w:t>uthority is provided with the equipment and facilities necessary to effectively accomplish the objectives of the VTS</w:t>
      </w:r>
      <w:ins w:id="179" w:author="Thomas" w:date="2012-09-04T05:46:00Z">
        <w:r w:rsidR="00F2082A">
          <w:t>;</w:t>
        </w:r>
      </w:ins>
    </w:p>
    <w:p w14:paraId="25E6175F" w14:textId="77777777" w:rsidR="008C57AA" w:rsidRPr="00A51D22" w:rsidRDefault="008C57AA" w:rsidP="00480029">
      <w:pPr>
        <w:pStyle w:val="BodyText2"/>
        <w:tabs>
          <w:tab w:val="clear" w:pos="2508"/>
          <w:tab w:val="num" w:pos="709"/>
        </w:tabs>
      </w:pPr>
      <w:r w:rsidRPr="00A51D22">
        <w:t xml:space="preserve">ensure that the VTS </w:t>
      </w:r>
      <w:del w:id="180" w:author="Thomas" w:date="2012-09-04T05:45:00Z">
        <w:r w:rsidRPr="00A51D22" w:rsidDel="00F2082A">
          <w:delText>a</w:delText>
        </w:r>
      </w:del>
      <w:ins w:id="181" w:author="Thomas" w:date="2012-09-04T05:45:00Z">
        <w:r w:rsidR="00F2082A">
          <w:t>A</w:t>
        </w:r>
      </w:ins>
      <w:r w:rsidRPr="00A51D22">
        <w:t xml:space="preserve">uthority is provided with sufficient staff, appropriately qualified, suitably trained and capable of performing the tasks required, taking into consideration the type and level of services to be provided; </w:t>
      </w:r>
    </w:p>
    <w:p w14:paraId="071B5242" w14:textId="77777777" w:rsidR="001D531B" w:rsidRPr="00A51D22" w:rsidRDefault="008C57AA" w:rsidP="001D531B">
      <w:pPr>
        <w:pStyle w:val="BodyText2"/>
        <w:tabs>
          <w:tab w:val="clear" w:pos="2508"/>
          <w:tab w:val="num" w:pos="709"/>
        </w:tabs>
      </w:pPr>
      <w:r w:rsidRPr="00A51D22">
        <w:t>establish appropriate qualifications and training requirements for VTS operators, taking into consideration the type and level of services to be provided;</w:t>
      </w:r>
    </w:p>
    <w:p w14:paraId="3E2F710A" w14:textId="77777777" w:rsidR="008C57AA" w:rsidRPr="00A51D22" w:rsidRDefault="008C57AA" w:rsidP="00480029">
      <w:pPr>
        <w:pStyle w:val="BodyText2"/>
        <w:tabs>
          <w:tab w:val="clear" w:pos="2508"/>
          <w:tab w:val="num" w:pos="709"/>
        </w:tabs>
      </w:pPr>
      <w:r w:rsidRPr="00A51D22">
        <w:t xml:space="preserve">ensure that provisions for the training of VTS operators are available; </w:t>
      </w:r>
    </w:p>
    <w:p w14:paraId="3D1055EA" w14:textId="77777777" w:rsidR="00480029" w:rsidRDefault="008C57AA" w:rsidP="00480029">
      <w:pPr>
        <w:pStyle w:val="BodyText2"/>
        <w:tabs>
          <w:tab w:val="clear" w:pos="2508"/>
          <w:tab w:val="num" w:pos="709"/>
        </w:tabs>
      </w:pPr>
      <w:r w:rsidRPr="00A51D22">
        <w:lastRenderedPageBreak/>
        <w:t xml:space="preserve">instruct the VTS </w:t>
      </w:r>
      <w:del w:id="182" w:author="Thomas" w:date="2012-09-04T05:47:00Z">
        <w:r w:rsidRPr="00A51D22" w:rsidDel="00F2082A">
          <w:delText>a</w:delText>
        </w:r>
      </w:del>
      <w:ins w:id="183" w:author="Thomas" w:date="2012-09-04T05:47:00Z">
        <w:r w:rsidR="00F2082A">
          <w:t>A</w:t>
        </w:r>
      </w:ins>
      <w:r w:rsidRPr="00A51D22">
        <w:t xml:space="preserve">uthority to operate the VTS in accordance with relevant resolutions and guidelines; </w:t>
      </w:r>
    </w:p>
    <w:p w14:paraId="36BCBE36" w14:textId="77777777" w:rsidR="008C57AA" w:rsidRPr="00A51D22" w:rsidRDefault="008C57AA" w:rsidP="00480029">
      <w:pPr>
        <w:pStyle w:val="BodyText2"/>
        <w:tabs>
          <w:tab w:val="clear" w:pos="2508"/>
          <w:tab w:val="num" w:pos="709"/>
        </w:tabs>
      </w:pPr>
      <w:proofErr w:type="gramStart"/>
      <w:r w:rsidRPr="00A51D22">
        <w:t>establish</w:t>
      </w:r>
      <w:proofErr w:type="gramEnd"/>
      <w:r w:rsidRPr="00A51D22">
        <w:t xml:space="preserve"> a policy with respect to violations of VTS regulatory requirements, and ensure that this policy is consistent with </w:t>
      </w:r>
      <w:commentRangeStart w:id="184"/>
      <w:r w:rsidRPr="00A51D22">
        <w:t xml:space="preserve">all applicable </w:t>
      </w:r>
      <w:commentRangeEnd w:id="184"/>
      <w:r w:rsidR="00F2082A">
        <w:rPr>
          <w:rStyle w:val="CommentReference"/>
          <w:snapToGrid/>
          <w:color w:val="auto"/>
          <w:lang w:eastAsia="fr-FR"/>
        </w:rPr>
        <w:commentReference w:id="184"/>
      </w:r>
      <w:r w:rsidRPr="00A51D22">
        <w:t>law. This policy should consider the consequences of technical failures, and due consideration should be given to extraordinary circumstances that result.</w:t>
      </w:r>
    </w:p>
    <w:p w14:paraId="01D9ED0C" w14:textId="77777777" w:rsidR="00FD79CC" w:rsidRDefault="008C57AA" w:rsidP="00480029">
      <w:pPr>
        <w:pStyle w:val="BodyText"/>
        <w:ind w:left="357"/>
      </w:pPr>
      <w:r w:rsidRPr="00A51D22">
        <w:t xml:space="preserve">In operating a VTS the VTS </w:t>
      </w:r>
      <w:del w:id="185" w:author="Thomas" w:date="2012-09-04T05:52:00Z">
        <w:r w:rsidRPr="00A51D22" w:rsidDel="00AF74E0">
          <w:delText>a</w:delText>
        </w:r>
      </w:del>
      <w:ins w:id="186" w:author="Thomas" w:date="2012-09-04T05:52:00Z">
        <w:r w:rsidR="00AF74E0">
          <w:t>A</w:t>
        </w:r>
      </w:ins>
      <w:r w:rsidRPr="00A51D22">
        <w:t xml:space="preserve">uthority should: </w:t>
      </w:r>
    </w:p>
    <w:p w14:paraId="20678727" w14:textId="77777777" w:rsidR="00FD79CC" w:rsidRDefault="008C57AA" w:rsidP="00486F27">
      <w:pPr>
        <w:pStyle w:val="BodyText"/>
        <w:numPr>
          <w:ilvl w:val="0"/>
          <w:numId w:val="7"/>
        </w:numPr>
      </w:pPr>
      <w:r w:rsidRPr="00A51D22">
        <w:t>ensure that the objectives of the VTS are met,</w:t>
      </w:r>
      <w:r w:rsidR="00480029">
        <w:t xml:space="preserve"> </w:t>
      </w:r>
    </w:p>
    <w:p w14:paraId="3EB8B9F0" w14:textId="77777777" w:rsidR="00FD79CC" w:rsidRDefault="008C57AA" w:rsidP="00486F27">
      <w:pPr>
        <w:pStyle w:val="BodyText"/>
        <w:numPr>
          <w:ilvl w:val="0"/>
          <w:numId w:val="7"/>
        </w:numPr>
      </w:pPr>
      <w:r w:rsidRPr="00A51D22">
        <w:t xml:space="preserve">ensure that the standards set by the </w:t>
      </w:r>
      <w:del w:id="187" w:author="Thomas" w:date="2012-09-04T05:52:00Z">
        <w:r w:rsidRPr="00A51D22" w:rsidDel="00AF74E0">
          <w:delText>c</w:delText>
        </w:r>
      </w:del>
      <w:ins w:id="188" w:author="Thomas" w:date="2012-09-04T05:52:00Z">
        <w:r w:rsidR="00AF74E0">
          <w:t>C</w:t>
        </w:r>
      </w:ins>
      <w:r w:rsidRPr="00A51D22">
        <w:t xml:space="preserve">ompetent </w:t>
      </w:r>
      <w:del w:id="189" w:author="Thomas" w:date="2012-09-04T05:52:00Z">
        <w:r w:rsidRPr="00A51D22" w:rsidDel="00AF74E0">
          <w:delText>a</w:delText>
        </w:r>
      </w:del>
      <w:ins w:id="190" w:author="Thomas" w:date="2012-09-04T05:52:00Z">
        <w:r w:rsidR="00AF74E0">
          <w:t>A</w:t>
        </w:r>
      </w:ins>
      <w:r w:rsidRPr="00A51D22">
        <w:t xml:space="preserve">uthority for levels of services and operator’s qualifications and equipment are met; </w:t>
      </w:r>
    </w:p>
    <w:p w14:paraId="4FC203B4" w14:textId="77777777" w:rsidR="00FD79CC" w:rsidRDefault="008C57AA" w:rsidP="00486F27">
      <w:pPr>
        <w:pStyle w:val="BodyText"/>
        <w:numPr>
          <w:ilvl w:val="0"/>
          <w:numId w:val="7"/>
        </w:numPr>
      </w:pPr>
      <w:r w:rsidRPr="00A51D22">
        <w:t>ensure that the VTS is operated in conformity with relevant resolutions and guidelines;</w:t>
      </w:r>
      <w:r w:rsidR="00480029">
        <w:t xml:space="preserve"> </w:t>
      </w:r>
    </w:p>
    <w:p w14:paraId="6114F039" w14:textId="77777777" w:rsidR="00FD79CC" w:rsidRDefault="008C57AA" w:rsidP="00486F27">
      <w:pPr>
        <w:pStyle w:val="BodyText"/>
        <w:numPr>
          <w:ilvl w:val="0"/>
          <w:numId w:val="7"/>
        </w:numPr>
      </w:pPr>
      <w:r w:rsidRPr="00A51D22">
        <w:t xml:space="preserve">ensure that the VTS operations are harmonised with ship reporting and routeing measures, aids to navigation, pilotage and port operations, where applicable and appropriate; </w:t>
      </w:r>
      <w:r w:rsidR="00480029">
        <w:t xml:space="preserve"> </w:t>
      </w:r>
    </w:p>
    <w:p w14:paraId="7B50A0C2" w14:textId="77777777" w:rsidR="00FD79CC" w:rsidRDefault="008C57AA" w:rsidP="00486F27">
      <w:pPr>
        <w:pStyle w:val="BodyText"/>
        <w:numPr>
          <w:ilvl w:val="0"/>
          <w:numId w:val="7"/>
        </w:numPr>
      </w:pPr>
      <w:r w:rsidRPr="00A51D22">
        <w:t>consider</w:t>
      </w:r>
      <w:ins w:id="191" w:author="Thomas" w:date="2012-09-04T05:54:00Z">
        <w:r w:rsidR="00AF74E0" w:rsidRPr="00A51D22">
          <w:t>, where applicable and appropriate</w:t>
        </w:r>
        <w:r w:rsidR="00AF74E0">
          <w:t xml:space="preserve">, </w:t>
        </w:r>
      </w:ins>
      <w:r w:rsidRPr="00A51D22">
        <w:t xml:space="preserve"> the participation of the pilot both as a user and provider of information</w:t>
      </w:r>
      <w:del w:id="192" w:author="Thomas" w:date="2012-09-04T05:54:00Z">
        <w:r w:rsidRPr="00A51D22" w:rsidDel="00AF74E0">
          <w:delText>, where applicable and appropriate</w:delText>
        </w:r>
      </w:del>
      <w:r w:rsidRPr="00A51D22">
        <w:t xml:space="preserve">; </w:t>
      </w:r>
      <w:r w:rsidR="00480029">
        <w:t xml:space="preserve"> </w:t>
      </w:r>
    </w:p>
    <w:p w14:paraId="5F341B73" w14:textId="77777777" w:rsidR="00FD79CC" w:rsidRDefault="008C57AA" w:rsidP="00486F27">
      <w:pPr>
        <w:pStyle w:val="BodyText"/>
        <w:numPr>
          <w:ilvl w:val="0"/>
          <w:numId w:val="7"/>
        </w:numPr>
      </w:pPr>
      <w:r w:rsidRPr="00A51D22">
        <w:t xml:space="preserve">ensure that a continuous </w:t>
      </w:r>
      <w:ins w:id="193" w:author="Thomas" w:date="2012-09-04T05:55:00Z">
        <w:r w:rsidR="00AF74E0">
          <w:t xml:space="preserve">listening </w:t>
        </w:r>
      </w:ins>
      <w:r w:rsidRPr="00A51D22">
        <w:t>watch on the designated communication system</w:t>
      </w:r>
      <w:del w:id="194" w:author="Thomas" w:date="2012-09-04T07:20:00Z">
        <w:r w:rsidRPr="00A51D22" w:rsidDel="00684E60">
          <w:delText>s</w:delText>
        </w:r>
      </w:del>
      <w:r w:rsidRPr="00A51D22">
        <w:t xml:space="preserve"> is kept and that all published services are available during the operational hours of the VTS, where applicable and appropriate; </w:t>
      </w:r>
      <w:r w:rsidR="00480029">
        <w:t xml:space="preserve"> </w:t>
      </w:r>
    </w:p>
    <w:p w14:paraId="6D0DF70C" w14:textId="77777777" w:rsidR="00FD79CC" w:rsidRDefault="008C57AA" w:rsidP="00486F27">
      <w:pPr>
        <w:pStyle w:val="BodyText"/>
        <w:numPr>
          <w:ilvl w:val="0"/>
          <w:numId w:val="7"/>
        </w:numPr>
      </w:pPr>
      <w:r w:rsidRPr="00A51D22">
        <w:t>ensure that operating procedures for routine and emergency situations are established;</w:t>
      </w:r>
      <w:r w:rsidR="00480029">
        <w:t xml:space="preserve"> </w:t>
      </w:r>
    </w:p>
    <w:p w14:paraId="4BCB7341" w14:textId="77777777" w:rsidR="008C57AA" w:rsidDel="00684E60" w:rsidRDefault="008C57AA" w:rsidP="00684E60">
      <w:pPr>
        <w:pStyle w:val="BodyText"/>
        <w:numPr>
          <w:ilvl w:val="0"/>
          <w:numId w:val="7"/>
        </w:numPr>
        <w:rPr>
          <w:del w:id="195" w:author="Thomas" w:date="2012-09-04T07:22:00Z"/>
        </w:rPr>
      </w:pPr>
      <w:proofErr w:type="gramStart"/>
      <w:r w:rsidRPr="00A51D22">
        <w:t>in</w:t>
      </w:r>
      <w:proofErr w:type="gramEnd"/>
      <w:r w:rsidRPr="00A51D22">
        <w:t xml:space="preserve"> a timely manner, provide  the master with full details of the requirements to be met and the procedures to be followed in the VTS area. This information should include </w:t>
      </w:r>
      <w:ins w:id="196" w:author="Thomas" w:date="2012-09-04T07:18:00Z">
        <w:r w:rsidR="00684E60">
          <w:t>but not be limited to the following:</w:t>
        </w:r>
      </w:ins>
      <w:ins w:id="197" w:author="Thomas" w:date="2012-09-04T07:21:00Z">
        <w:r w:rsidR="00684E60">
          <w:t xml:space="preserve">  </w:t>
        </w:r>
      </w:ins>
      <w:del w:id="198" w:author="Thomas" w:date="2012-09-04T07:22:00Z">
        <w:r w:rsidRPr="00A51D22" w:rsidDel="00684E60">
          <w:delText>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This information should be published in the appropriate publications.</w:delText>
        </w:r>
      </w:del>
    </w:p>
    <w:p w14:paraId="57117408" w14:textId="77777777" w:rsidR="00B02886" w:rsidRDefault="00684E60">
      <w:pPr>
        <w:pStyle w:val="BodyText"/>
        <w:numPr>
          <w:ilvl w:val="1"/>
          <w:numId w:val="7"/>
        </w:numPr>
        <w:rPr>
          <w:ins w:id="199" w:author="Thomas" w:date="2012-09-04T07:22:00Z"/>
        </w:rPr>
        <w:pPrChange w:id="200" w:author="Thomas" w:date="2012-09-04T07:22:00Z">
          <w:pPr>
            <w:pStyle w:val="BodyText"/>
            <w:numPr>
              <w:numId w:val="7"/>
            </w:numPr>
            <w:tabs>
              <w:tab w:val="num" w:pos="1080"/>
            </w:tabs>
            <w:ind w:left="1080" w:hanging="360"/>
          </w:pPr>
        </w:pPrChange>
      </w:pPr>
      <w:ins w:id="201" w:author="Thomas" w:date="2012-09-04T07:22:00Z">
        <w:r>
          <w:t>The categories of vessels required or expected to participate;</w:t>
        </w:r>
      </w:ins>
    </w:p>
    <w:p w14:paraId="539D3491" w14:textId="77777777" w:rsidR="00B02886" w:rsidRDefault="00684E60">
      <w:pPr>
        <w:pStyle w:val="BodyText"/>
        <w:numPr>
          <w:ilvl w:val="1"/>
          <w:numId w:val="7"/>
        </w:numPr>
        <w:rPr>
          <w:ins w:id="202" w:author="Thomas" w:date="2012-09-04T07:25:00Z"/>
        </w:rPr>
        <w:pPrChange w:id="203" w:author="Thomas" w:date="2012-09-04T07:22:00Z">
          <w:pPr>
            <w:pStyle w:val="BodyText"/>
            <w:numPr>
              <w:numId w:val="7"/>
            </w:numPr>
            <w:tabs>
              <w:tab w:val="num" w:pos="1080"/>
            </w:tabs>
            <w:ind w:left="1080" w:hanging="360"/>
          </w:pPr>
        </w:pPrChange>
      </w:pPr>
      <w:ins w:id="204" w:author="Thomas" w:date="2012-09-04T07:22:00Z">
        <w:r>
          <w:t xml:space="preserve">Radio </w:t>
        </w:r>
      </w:ins>
      <w:ins w:id="205" w:author="Thomas" w:date="2012-09-04T07:23:00Z">
        <w:r>
          <w:t>frequencies to be used for report</w:t>
        </w:r>
      </w:ins>
      <w:ins w:id="206" w:author="Thomas" w:date="2012-09-04T07:25:00Z">
        <w:r>
          <w:t>ing</w:t>
        </w:r>
      </w:ins>
      <w:ins w:id="207" w:author="Thomas" w:date="2012-09-04T07:23:00Z">
        <w:r>
          <w:t>;</w:t>
        </w:r>
      </w:ins>
    </w:p>
    <w:p w14:paraId="50F67A76" w14:textId="77777777" w:rsidR="00B02886" w:rsidRDefault="00684E60">
      <w:pPr>
        <w:pStyle w:val="BodyText"/>
        <w:numPr>
          <w:ilvl w:val="1"/>
          <w:numId w:val="7"/>
        </w:numPr>
        <w:rPr>
          <w:ins w:id="208" w:author="Thomas" w:date="2012-09-04T07:25:00Z"/>
        </w:rPr>
        <w:pPrChange w:id="209" w:author="Thomas" w:date="2012-09-04T07:22:00Z">
          <w:pPr>
            <w:pStyle w:val="BodyText"/>
            <w:numPr>
              <w:numId w:val="7"/>
            </w:numPr>
            <w:tabs>
              <w:tab w:val="num" w:pos="1080"/>
            </w:tabs>
            <w:ind w:left="1080" w:hanging="360"/>
          </w:pPr>
        </w:pPrChange>
      </w:pPr>
      <w:ins w:id="210" w:author="Thomas" w:date="2012-09-04T07:25:00Z">
        <w:r>
          <w:t>Areas of applicability</w:t>
        </w:r>
      </w:ins>
      <w:ins w:id="211" w:author="Thomas" w:date="2012-09-04T07:26:00Z">
        <w:r>
          <w:t>;</w:t>
        </w:r>
      </w:ins>
    </w:p>
    <w:p w14:paraId="1AC4EE44" w14:textId="77777777" w:rsidR="00B02886" w:rsidRDefault="00684E60">
      <w:pPr>
        <w:pStyle w:val="BodyText"/>
        <w:numPr>
          <w:ilvl w:val="1"/>
          <w:numId w:val="7"/>
        </w:numPr>
        <w:rPr>
          <w:ins w:id="212" w:author="Thomas" w:date="2012-09-04T07:23:00Z"/>
        </w:rPr>
        <w:pPrChange w:id="213" w:author="Thomas" w:date="2012-09-04T07:22:00Z">
          <w:pPr>
            <w:pStyle w:val="BodyText"/>
            <w:numPr>
              <w:numId w:val="7"/>
            </w:numPr>
            <w:tabs>
              <w:tab w:val="num" w:pos="1080"/>
            </w:tabs>
            <w:ind w:left="1080" w:hanging="360"/>
          </w:pPr>
        </w:pPrChange>
      </w:pPr>
      <w:ins w:id="214" w:author="Thomas" w:date="2012-09-04T07:26:00Z">
        <w:r>
          <w:t>The times and geographical positions for submitting reports;</w:t>
        </w:r>
      </w:ins>
    </w:p>
    <w:p w14:paraId="0FF561AD" w14:textId="77777777" w:rsidR="00B02886" w:rsidRDefault="00684E60">
      <w:pPr>
        <w:pStyle w:val="BodyText"/>
        <w:numPr>
          <w:ilvl w:val="1"/>
          <w:numId w:val="7"/>
        </w:numPr>
        <w:rPr>
          <w:ins w:id="215" w:author="Thomas" w:date="2012-09-04T07:23:00Z"/>
        </w:rPr>
        <w:pPrChange w:id="216" w:author="Thomas" w:date="2012-09-04T07:22:00Z">
          <w:pPr>
            <w:pStyle w:val="BodyText"/>
            <w:numPr>
              <w:numId w:val="7"/>
            </w:numPr>
            <w:tabs>
              <w:tab w:val="num" w:pos="1080"/>
            </w:tabs>
            <w:ind w:left="1080" w:hanging="360"/>
          </w:pPr>
        </w:pPrChange>
      </w:pPr>
      <w:ins w:id="217" w:author="Thomas" w:date="2012-09-04T07:23:00Z">
        <w:r>
          <w:t>The format and content of the required reports;</w:t>
        </w:r>
      </w:ins>
    </w:p>
    <w:p w14:paraId="53B0DB73" w14:textId="77777777" w:rsidR="00B02886" w:rsidRDefault="00684E60">
      <w:pPr>
        <w:pStyle w:val="BodyText"/>
        <w:numPr>
          <w:ilvl w:val="1"/>
          <w:numId w:val="7"/>
        </w:numPr>
        <w:rPr>
          <w:ins w:id="218" w:author="Thomas" w:date="2012-09-04T07:23:00Z"/>
        </w:rPr>
        <w:pPrChange w:id="219" w:author="Thomas" w:date="2012-09-04T07:22:00Z">
          <w:pPr>
            <w:pStyle w:val="BodyText"/>
            <w:numPr>
              <w:numId w:val="7"/>
            </w:numPr>
            <w:tabs>
              <w:tab w:val="num" w:pos="1080"/>
            </w:tabs>
            <w:ind w:left="1080" w:hanging="360"/>
          </w:pPr>
        </w:pPrChange>
      </w:pPr>
      <w:ins w:id="220" w:author="Thomas" w:date="2012-09-04T07:23:00Z">
        <w:r>
          <w:t>The VTS Authority responsible for the operation of the service;</w:t>
        </w:r>
      </w:ins>
    </w:p>
    <w:p w14:paraId="42DFAE0F" w14:textId="77777777" w:rsidR="00B02886" w:rsidRDefault="00684E60">
      <w:pPr>
        <w:pStyle w:val="BodyText"/>
        <w:numPr>
          <w:ilvl w:val="1"/>
          <w:numId w:val="7"/>
        </w:numPr>
        <w:rPr>
          <w:ins w:id="221" w:author="Thomas" w:date="2012-09-04T07:24:00Z"/>
        </w:rPr>
        <w:pPrChange w:id="222" w:author="Thomas" w:date="2012-09-04T07:22:00Z">
          <w:pPr>
            <w:pStyle w:val="BodyText"/>
            <w:numPr>
              <w:numId w:val="7"/>
            </w:numPr>
            <w:tabs>
              <w:tab w:val="num" w:pos="1080"/>
            </w:tabs>
            <w:ind w:left="1080" w:hanging="360"/>
          </w:pPr>
        </w:pPrChange>
      </w:pPr>
      <w:ins w:id="223" w:author="Thomas" w:date="2012-09-04T07:24:00Z">
        <w:r>
          <w:t>Any information, advice, or instructions to be provided to participating ships;</w:t>
        </w:r>
      </w:ins>
    </w:p>
    <w:p w14:paraId="1A2542C7" w14:textId="77777777" w:rsidR="00B02886" w:rsidRDefault="00684E60">
      <w:pPr>
        <w:pStyle w:val="BodyText"/>
        <w:numPr>
          <w:ilvl w:val="1"/>
          <w:numId w:val="7"/>
        </w:numPr>
        <w:rPr>
          <w:ins w:id="224" w:author="Thomas" w:date="2012-09-04T07:27:00Z"/>
        </w:rPr>
        <w:pPrChange w:id="225" w:author="Thomas" w:date="2012-09-04T07:22:00Z">
          <w:pPr>
            <w:pStyle w:val="BodyText"/>
            <w:numPr>
              <w:numId w:val="7"/>
            </w:numPr>
            <w:tabs>
              <w:tab w:val="num" w:pos="1080"/>
            </w:tabs>
            <w:ind w:left="1080" w:hanging="360"/>
          </w:pPr>
        </w:pPrChange>
      </w:pPr>
      <w:ins w:id="226" w:author="Thomas" w:date="2012-09-04T07:27:00Z">
        <w:r>
          <w:t>The types and level of services available</w:t>
        </w:r>
      </w:ins>
    </w:p>
    <w:p w14:paraId="227F9127" w14:textId="77777777" w:rsidR="00B02886" w:rsidRDefault="00B02886">
      <w:pPr>
        <w:pStyle w:val="BodyText"/>
        <w:ind w:left="1080" w:hanging="1080"/>
        <w:rPr>
          <w:ins w:id="227" w:author="Thomas" w:date="2012-09-04T09:57:00Z"/>
        </w:rPr>
        <w:pPrChange w:id="228" w:author="Thomas" w:date="2012-09-04T07:30:00Z">
          <w:pPr>
            <w:pStyle w:val="BodyText"/>
            <w:numPr>
              <w:numId w:val="7"/>
            </w:numPr>
            <w:tabs>
              <w:tab w:val="num" w:pos="1080"/>
            </w:tabs>
            <w:ind w:left="1080" w:hanging="360"/>
          </w:pPr>
        </w:pPrChange>
      </w:pPr>
    </w:p>
    <w:p w14:paraId="12F05C3D" w14:textId="77777777" w:rsidR="00B02886" w:rsidRDefault="00B02886">
      <w:pPr>
        <w:pStyle w:val="BodyText"/>
        <w:ind w:left="1080" w:hanging="1080"/>
        <w:rPr>
          <w:ins w:id="229" w:author="Thomas" w:date="2012-09-04T09:57:00Z"/>
        </w:rPr>
        <w:pPrChange w:id="230" w:author="Thomas" w:date="2012-09-04T07:30:00Z">
          <w:pPr>
            <w:pStyle w:val="BodyText"/>
            <w:numPr>
              <w:numId w:val="7"/>
            </w:numPr>
            <w:tabs>
              <w:tab w:val="num" w:pos="1080"/>
            </w:tabs>
            <w:ind w:left="1080" w:hanging="360"/>
          </w:pPr>
        </w:pPrChange>
      </w:pPr>
    </w:p>
    <w:p w14:paraId="2A0F462F" w14:textId="77777777" w:rsidR="00B02886" w:rsidRDefault="00684E60">
      <w:pPr>
        <w:pStyle w:val="BodyText"/>
        <w:ind w:left="1080" w:hanging="1080"/>
        <w:rPr>
          <w:ins w:id="231" w:author="Thomas" w:date="2012-09-04T07:22:00Z"/>
        </w:rPr>
        <w:pPrChange w:id="232" w:author="Thomas" w:date="2012-09-04T07:30:00Z">
          <w:pPr>
            <w:pStyle w:val="BodyText"/>
            <w:numPr>
              <w:numId w:val="7"/>
            </w:numPr>
            <w:tabs>
              <w:tab w:val="num" w:pos="1080"/>
            </w:tabs>
            <w:ind w:left="1080" w:hanging="360"/>
          </w:pPr>
        </w:pPrChange>
      </w:pPr>
      <w:ins w:id="233" w:author="Thomas" w:date="2012-09-04T07:27:00Z">
        <w:r>
          <w:t>This inform</w:t>
        </w:r>
      </w:ins>
      <w:ins w:id="234" w:author="Thomas" w:date="2012-09-04T07:28:00Z">
        <w:r>
          <w:t>ation should be published in the appropriate nautical publications and in the “World VTS Guide.”</w:t>
        </w:r>
      </w:ins>
    </w:p>
    <w:p w14:paraId="2704517E" w14:textId="77777777" w:rsidR="00B02886" w:rsidRDefault="008C57AA">
      <w:pPr>
        <w:pStyle w:val="BodyText"/>
        <w:numPr>
          <w:ilvl w:val="0"/>
          <w:numId w:val="7"/>
        </w:numPr>
        <w:pPrChange w:id="235" w:author="Thomas" w:date="2012-09-04T07:22:00Z">
          <w:pPr>
            <w:pStyle w:val="BodyText"/>
          </w:pPr>
        </w:pPrChange>
      </w:pPr>
      <w:r w:rsidRPr="00A51D22">
        <w:t xml:space="preserve">The liability element of an accident following compliance with VTS guidance is an important consideration which can only be decided on a case-by-case basis in accordance with national law. Consequently, a VTS authority should take into </w:t>
      </w:r>
      <w:r w:rsidRPr="00A51D22">
        <w:lastRenderedPageBreak/>
        <w:t>account the legal implications in the event of a shipping accident where VTS operators may have failed to carry out their duty competently.</w:t>
      </w:r>
    </w:p>
    <w:p w14:paraId="6BB70F22" w14:textId="77777777" w:rsidR="008C57AA" w:rsidRPr="00980ED0" w:rsidRDefault="008C57AA" w:rsidP="00980ED0">
      <w:pPr>
        <w:pStyle w:val="Heading2"/>
      </w:pPr>
      <w:bookmarkStart w:id="236" w:name="_Toc512072775"/>
      <w:bookmarkStart w:id="237" w:name="_Toc524497197"/>
      <w:bookmarkStart w:id="238" w:name="_Toc109731634"/>
      <w:bookmarkStart w:id="239" w:name="_Toc109734605"/>
      <w:r w:rsidRPr="00980ED0">
        <w:t>VTS services</w:t>
      </w:r>
      <w:bookmarkEnd w:id="236"/>
      <w:bookmarkEnd w:id="237"/>
      <w:bookmarkEnd w:id="238"/>
      <w:bookmarkEnd w:id="239"/>
      <w:r w:rsidRPr="00980ED0">
        <w:t xml:space="preserve"> </w:t>
      </w:r>
    </w:p>
    <w:p w14:paraId="68CC8CAD" w14:textId="77777777" w:rsidR="008C57AA" w:rsidRPr="00A51D22" w:rsidRDefault="008C57AA" w:rsidP="008C57AA">
      <w:pPr>
        <w:pStyle w:val="BodyText"/>
      </w:pPr>
      <w:r w:rsidRPr="00A51D22">
        <w:t>The following guidance concerning the services that are rendered by a VTS should be taken into account:</w:t>
      </w:r>
    </w:p>
    <w:p w14:paraId="0A3DB679" w14:textId="77777777" w:rsidR="008C57AA" w:rsidRPr="00A51D22" w:rsidRDefault="008C57AA" w:rsidP="008C57AA">
      <w:pPr>
        <w:pStyle w:val="BodyText"/>
      </w:pPr>
      <w:del w:id="240" w:author="Thomas" w:date="2012-09-04T07:49:00Z">
        <w:r w:rsidRPr="00A51D22" w:rsidDel="00B81A7A">
          <w:delText xml:space="preserve">An </w:delText>
        </w:r>
      </w:del>
      <w:ins w:id="241" w:author="Thomas" w:date="2012-09-04T07:49:00Z">
        <w:r w:rsidR="00B81A7A">
          <w:t xml:space="preserve">The </w:t>
        </w:r>
      </w:ins>
      <w:r w:rsidRPr="00A51D22">
        <w:rPr>
          <w:i/>
        </w:rPr>
        <w:t xml:space="preserve">information service </w:t>
      </w:r>
      <w:r w:rsidRPr="00A51D22">
        <w:t>is provided by broadcasting information at fixed times and intervals or when deemed necessary by the VTS or at the request of a vessel, and may include for example</w:t>
      </w:r>
      <w:ins w:id="242" w:author="Thomas" w:date="2012-09-04T07:49:00Z">
        <w:r w:rsidR="00B81A7A">
          <w:t>:</w:t>
        </w:r>
      </w:ins>
      <w:r w:rsidRPr="00A51D22">
        <w:t xml:space="preserve"> reports on the position, identity and intentions of other traffic; waterway conditions; weather; hazards; or any other factors that may influence the vessel’s transit.</w:t>
      </w:r>
    </w:p>
    <w:p w14:paraId="7C8DE977" w14:textId="77777777" w:rsidR="008C57AA" w:rsidRPr="00A51D22" w:rsidRDefault="008C57AA" w:rsidP="008C57AA">
      <w:pPr>
        <w:pStyle w:val="BodyText"/>
      </w:pPr>
      <w:del w:id="243" w:author="Thomas" w:date="2012-09-04T07:53:00Z">
        <w:r w:rsidRPr="00A51D22" w:rsidDel="00B81A7A">
          <w:delText xml:space="preserve">A </w:delText>
        </w:r>
      </w:del>
      <w:ins w:id="244" w:author="Thomas" w:date="2012-09-04T07:53:00Z">
        <w:r w:rsidR="00B81A7A">
          <w:t>The</w:t>
        </w:r>
        <w:r w:rsidR="00B81A7A" w:rsidRPr="00A51D22">
          <w:t xml:space="preserve"> </w:t>
        </w:r>
      </w:ins>
      <w:r w:rsidRPr="00A51D22">
        <w:rPr>
          <w:i/>
        </w:rPr>
        <w:t xml:space="preserve">navigational assistance service </w:t>
      </w:r>
      <w:del w:id="245" w:author="Thomas" w:date="2012-09-04T07:53:00Z">
        <w:r w:rsidRPr="00A51D22" w:rsidDel="00B81A7A">
          <w:delText xml:space="preserve">informs the master on </w:delText>
        </w:r>
      </w:del>
      <w:ins w:id="246" w:author="Thomas" w:date="2012-09-04T07:53:00Z">
        <w:r w:rsidR="00B81A7A">
          <w:t xml:space="preserve">is especially important in </w:t>
        </w:r>
      </w:ins>
      <w:r w:rsidRPr="00A51D22">
        <w:t xml:space="preserve">difficult navigational or meteorological circumstances or </w:t>
      </w:r>
      <w:del w:id="247" w:author="Thomas" w:date="2012-09-04T07:54:00Z">
        <w:r w:rsidRPr="00A51D22" w:rsidDel="00B81A7A">
          <w:delText xml:space="preserve">assists him </w:delText>
        </w:r>
      </w:del>
      <w:r w:rsidRPr="00A51D22">
        <w:t>in case of defects or deficiencies. This service is normally rendered at the request of a vessel or by the VTS when deemed necessary.</w:t>
      </w:r>
    </w:p>
    <w:p w14:paraId="6B426C32" w14:textId="77777777" w:rsidR="008C57AA" w:rsidRPr="00A51D22" w:rsidRDefault="008C57AA" w:rsidP="008C57AA">
      <w:pPr>
        <w:pStyle w:val="BodyText"/>
      </w:pPr>
      <w:del w:id="248" w:author="Thomas" w:date="2012-09-04T07:52:00Z">
        <w:r w:rsidRPr="00A51D22" w:rsidDel="00B81A7A">
          <w:delText xml:space="preserve">A </w:delText>
        </w:r>
      </w:del>
      <w:ins w:id="249" w:author="Thomas" w:date="2012-09-04T07:52:00Z">
        <w:r w:rsidR="00B81A7A">
          <w:t xml:space="preserve">The </w:t>
        </w:r>
      </w:ins>
      <w:r w:rsidRPr="00A51D22">
        <w:rPr>
          <w:i/>
        </w:rPr>
        <w:t xml:space="preserve">traffic organisation service </w:t>
      </w:r>
      <w:r w:rsidRPr="00A51D22">
        <w:t xml:space="preserve">concerns the operational management of traffic and the forward planning of vessel movements to prevent congestion and dangerous situations, and is particularly relevant in times of high traffic density or when the movement of special transports may affect the flow of other traffic. The service may also include establishing and operating a system of traffic clearances or VTS sailing plans or both in relation to priority of movements, allocation of space, mandatory reporting of movements in the VTS area, routes to be followed, speed limits to be observed or other appropriate measures which are considered necessary by the VTS authority. </w:t>
      </w:r>
    </w:p>
    <w:p w14:paraId="6E3D9EA4" w14:textId="77777777" w:rsidR="008C57AA" w:rsidRPr="00A51D22" w:rsidRDefault="008C57AA" w:rsidP="008C57AA">
      <w:pPr>
        <w:pStyle w:val="BodyText"/>
      </w:pPr>
      <w:r w:rsidRPr="00A51D22">
        <w:t>When the VTS is authori</w:t>
      </w:r>
      <w:del w:id="250" w:author="Thomas" w:date="2012-09-04T07:54:00Z">
        <w:r w:rsidRPr="00A51D22" w:rsidDel="00B81A7A">
          <w:delText>s</w:delText>
        </w:r>
      </w:del>
      <w:ins w:id="251" w:author="Thomas" w:date="2012-09-04T07:54:00Z">
        <w:r w:rsidR="00B81A7A">
          <w:t>z</w:t>
        </w:r>
      </w:ins>
      <w:r w:rsidRPr="00A51D22">
        <w:t xml:space="preserve">ed to issue instructions to vessels, these instructions should be result-oriented only, leaving the details of execution, such as course to be steered or engine </w:t>
      </w:r>
      <w:proofErr w:type="spellStart"/>
      <w:r w:rsidRPr="00A51D22">
        <w:t>man</w:t>
      </w:r>
      <w:del w:id="252" w:author="Thomas" w:date="2012-09-04T07:54:00Z">
        <w:r w:rsidRPr="00A51D22" w:rsidDel="00B81A7A">
          <w:delText>o</w:delText>
        </w:r>
      </w:del>
      <w:r w:rsidR="002635AE">
        <w:t>e</w:t>
      </w:r>
      <w:r w:rsidRPr="00A51D22">
        <w:t>uv</w:t>
      </w:r>
      <w:ins w:id="253" w:author="Thomas" w:date="2012-09-04T07:55:00Z">
        <w:r w:rsidR="00B81A7A">
          <w:t>e</w:t>
        </w:r>
      </w:ins>
      <w:r w:rsidRPr="00A51D22">
        <w:t>r</w:t>
      </w:r>
      <w:del w:id="254" w:author="Thomas" w:date="2012-09-04T07:55:00Z">
        <w:r w:rsidRPr="00A51D22" w:rsidDel="00B81A7A">
          <w:delText>e</w:delText>
        </w:r>
      </w:del>
      <w:r w:rsidRPr="00A51D22">
        <w:t>s</w:t>
      </w:r>
      <w:proofErr w:type="spellEnd"/>
      <w:r w:rsidRPr="00A51D22">
        <w:t xml:space="preserve"> to be executed, to the master</w:t>
      </w:r>
      <w:ins w:id="255" w:author="Thomas" w:date="2012-09-04T07:55:00Z">
        <w:r w:rsidR="00B81A7A">
          <w:t xml:space="preserve"> or pilot</w:t>
        </w:r>
      </w:ins>
      <w:r w:rsidRPr="00A51D22">
        <w:t xml:space="preserve"> on board the vessel. Care should be taken that VTS operations do not encroach upon the master’s responsibility for safe navigation, or disturb the traditional relationship between master and pilot, where applicable. </w:t>
      </w:r>
    </w:p>
    <w:p w14:paraId="4CFBE9BF" w14:textId="77777777" w:rsidR="008C57AA" w:rsidRPr="00A51D22" w:rsidRDefault="008C57AA" w:rsidP="008C57AA">
      <w:pPr>
        <w:pStyle w:val="BodyText"/>
      </w:pPr>
      <w:r w:rsidRPr="00A51D22">
        <w:t xml:space="preserve">A VTS area can be divided into sectors, but these should be as few as possible. Area and sector boundaries should not be located where vessels normally alter course or </w:t>
      </w:r>
      <w:proofErr w:type="spellStart"/>
      <w:r w:rsidRPr="00A51D22">
        <w:t>man</w:t>
      </w:r>
      <w:del w:id="256" w:author="Thomas" w:date="2012-09-04T07:57:00Z">
        <w:r w:rsidRPr="00A51D22" w:rsidDel="002635AE">
          <w:delText>o</w:delText>
        </w:r>
      </w:del>
      <w:r w:rsidRPr="00A51D22">
        <w:t>euv</w:t>
      </w:r>
      <w:ins w:id="257" w:author="Thomas" w:date="2012-09-04T07:57:00Z">
        <w:r w:rsidR="002635AE">
          <w:t>e</w:t>
        </w:r>
      </w:ins>
      <w:r w:rsidRPr="00A51D22">
        <w:t>r</w:t>
      </w:r>
      <w:proofErr w:type="spellEnd"/>
      <w:del w:id="258" w:author="Thomas" w:date="2012-09-04T07:57:00Z">
        <w:r w:rsidRPr="00A51D22" w:rsidDel="002635AE">
          <w:delText>e</w:delText>
        </w:r>
      </w:del>
      <w:r w:rsidRPr="00A51D22">
        <w:t xml:space="preserve"> or where they are approaching areas of convergence, route junctions or where there is crossing traffic. VTS centres in an area or sector should use a name identifier. The boundaries should be indicated in the appropriate publications.</w:t>
      </w:r>
    </w:p>
    <w:p w14:paraId="77431B13" w14:textId="77777777" w:rsidR="008C57AA" w:rsidRPr="00980ED0" w:rsidRDefault="008C57AA" w:rsidP="00980ED0">
      <w:pPr>
        <w:pStyle w:val="Heading2"/>
      </w:pPr>
      <w:bookmarkStart w:id="259" w:name="_Toc512072776"/>
      <w:bookmarkStart w:id="260" w:name="_Toc524497198"/>
      <w:bookmarkStart w:id="261" w:name="_Toc109731635"/>
      <w:bookmarkStart w:id="262" w:name="_Toc109734606"/>
      <w:r w:rsidRPr="00980ED0">
        <w:t>Communication and reporting</w:t>
      </w:r>
      <w:bookmarkEnd w:id="259"/>
      <w:bookmarkEnd w:id="260"/>
      <w:bookmarkEnd w:id="261"/>
      <w:bookmarkEnd w:id="262"/>
      <w:r w:rsidRPr="00980ED0">
        <w:t xml:space="preserve"> </w:t>
      </w:r>
    </w:p>
    <w:p w14:paraId="6472AE2C" w14:textId="77777777" w:rsidR="008C57AA" w:rsidRPr="00A51D22" w:rsidRDefault="008C57AA" w:rsidP="008C57AA">
      <w:pPr>
        <w:pStyle w:val="BodyText"/>
      </w:pPr>
      <w:r w:rsidRPr="00A51D22">
        <w:t>Communication between a VTS centre and a participating vessel or between participating vessels should be limited to information essential to achieve the objectives of the VTS. Communication should be clear, unambiguous and easily understood by as many as possible of all participants. Standard reports and phrases should be used when necessary. Where language difficulties exist, use should be made of a common language as determined by the VTS authority.</w:t>
      </w:r>
    </w:p>
    <w:p w14:paraId="1E90BB02" w14:textId="77777777" w:rsidR="008C57AA" w:rsidRPr="00A51D22" w:rsidRDefault="008C57AA" w:rsidP="008C57AA">
      <w:pPr>
        <w:pStyle w:val="BodyText"/>
      </w:pPr>
      <w:r w:rsidRPr="00A51D22">
        <w:t>In any VTS message directed to a vessel or vessels it should be made clear whether the message contains information, advice, warning, or an instruction.</w:t>
      </w:r>
    </w:p>
    <w:p w14:paraId="3162FA38" w14:textId="77777777" w:rsidR="001D531B" w:rsidRDefault="001D531B" w:rsidP="008C57AA">
      <w:pPr>
        <w:pStyle w:val="BodyText"/>
        <w:rPr>
          <w:ins w:id="263" w:author="Thomas" w:date="2012-09-04T09:57:00Z"/>
        </w:rPr>
      </w:pPr>
    </w:p>
    <w:p w14:paraId="3D25FC8D" w14:textId="77777777" w:rsidR="008C57AA" w:rsidRPr="00A51D22" w:rsidRDefault="008C57AA" w:rsidP="008C57AA">
      <w:pPr>
        <w:pStyle w:val="BodyText"/>
      </w:pPr>
      <w:r w:rsidRPr="00A51D22">
        <w:t xml:space="preserve">Traffic signals are regarded as communications facilities. </w:t>
      </w:r>
    </w:p>
    <w:p w14:paraId="75568EA0" w14:textId="77777777" w:rsidR="008C57AA" w:rsidRPr="00980ED0" w:rsidRDefault="008C57AA" w:rsidP="00980ED0">
      <w:pPr>
        <w:pStyle w:val="Heading2"/>
      </w:pPr>
      <w:bookmarkStart w:id="264" w:name="_Toc512072777"/>
      <w:bookmarkStart w:id="265" w:name="_Toc524497199"/>
      <w:bookmarkStart w:id="266" w:name="_Toc109731636"/>
      <w:bookmarkStart w:id="267" w:name="_Toc109734607"/>
      <w:r w:rsidRPr="00980ED0">
        <w:lastRenderedPageBreak/>
        <w:t>Organi</w:t>
      </w:r>
      <w:del w:id="268" w:author="Thomas" w:date="2012-09-04T08:19:00Z">
        <w:r w:rsidRPr="00980ED0" w:rsidDel="005556DA">
          <w:delText>s</w:delText>
        </w:r>
      </w:del>
      <w:ins w:id="269" w:author="Thomas" w:date="2012-09-04T08:19:00Z">
        <w:r w:rsidR="005556DA">
          <w:t>z</w:t>
        </w:r>
      </w:ins>
      <w:r w:rsidRPr="00980ED0">
        <w:t>ation</w:t>
      </w:r>
      <w:bookmarkEnd w:id="264"/>
      <w:bookmarkEnd w:id="265"/>
      <w:bookmarkEnd w:id="266"/>
      <w:bookmarkEnd w:id="267"/>
      <w:r w:rsidRPr="00980ED0">
        <w:t xml:space="preserve"> </w:t>
      </w:r>
    </w:p>
    <w:p w14:paraId="14AA956D" w14:textId="77777777" w:rsidR="008C57AA" w:rsidRPr="000F662F" w:rsidRDefault="008C57AA" w:rsidP="002D2142">
      <w:pPr>
        <w:pStyle w:val="Heading3"/>
      </w:pPr>
      <w:r w:rsidRPr="000F662F">
        <w:t xml:space="preserve">Elements of a VTS </w:t>
      </w:r>
    </w:p>
    <w:p w14:paraId="6F332F77" w14:textId="77777777" w:rsidR="008C57AA" w:rsidRPr="00A51D22" w:rsidRDefault="008C57AA" w:rsidP="008C57AA">
      <w:pPr>
        <w:pStyle w:val="BodyText"/>
      </w:pPr>
      <w:r w:rsidRPr="00A51D22">
        <w:t>In order to perform the required tasks a VTS organi</w:t>
      </w:r>
      <w:del w:id="270" w:author="Thomas" w:date="2012-09-04T08:47:00Z">
        <w:r w:rsidRPr="00A51D22" w:rsidDel="004C7E4E">
          <w:delText>s</w:delText>
        </w:r>
      </w:del>
      <w:ins w:id="271" w:author="Thomas" w:date="2012-09-04T08:47:00Z">
        <w:r w:rsidR="004C7E4E">
          <w:t>z</w:t>
        </w:r>
      </w:ins>
      <w:r w:rsidRPr="00A51D22">
        <w:t xml:space="preserve">ation must have adequate </w:t>
      </w:r>
      <w:del w:id="272" w:author="Thomas" w:date="2012-09-04T08:47:00Z">
        <w:r w:rsidRPr="00A51D22" w:rsidDel="004C7E4E">
          <w:delText xml:space="preserve">resources </w:delText>
        </w:r>
      </w:del>
      <w:ins w:id="273" w:author="Thomas" w:date="2012-09-04T08:47:00Z">
        <w:r w:rsidR="004C7E4E">
          <w:t xml:space="preserve">staff, housing, instrumentation </w:t>
        </w:r>
      </w:ins>
      <w:r w:rsidRPr="00A51D22">
        <w:t>and procedures governing operations and interactions between the various elements. The requirements in each field 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w:t>
      </w:r>
    </w:p>
    <w:p w14:paraId="19B0E344" w14:textId="77777777" w:rsidR="008C57AA" w:rsidRPr="000F662F" w:rsidRDefault="008C57AA" w:rsidP="002D2142">
      <w:pPr>
        <w:pStyle w:val="Heading3"/>
      </w:pPr>
      <w:r w:rsidRPr="000F662F">
        <w:t>Tasks that may be performed in accordance with the service rendered</w:t>
      </w:r>
    </w:p>
    <w:p w14:paraId="320B6512" w14:textId="77777777" w:rsidR="008C57AA" w:rsidRPr="00A51D22" w:rsidRDefault="002D2142" w:rsidP="008C57AA">
      <w:pPr>
        <w:pStyle w:val="BodyText"/>
      </w:pPr>
      <w:r>
        <w:t>A</w:t>
      </w:r>
      <w:r w:rsidR="008C57AA" w:rsidRPr="00A51D22">
        <w:t xml:space="preserve">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 </w:t>
      </w:r>
    </w:p>
    <w:p w14:paraId="7A31344F" w14:textId="77777777" w:rsidR="008C57AA" w:rsidRPr="00A51D22" w:rsidRDefault="008C57AA" w:rsidP="008C57AA">
      <w:pPr>
        <w:pStyle w:val="BodyText"/>
      </w:pPr>
      <w:r w:rsidRPr="00A51D22">
        <w:t>This includes:</w:t>
      </w:r>
    </w:p>
    <w:p w14:paraId="4CB0B38F" w14:textId="77777777" w:rsidR="008C57AA" w:rsidRPr="00A51D22" w:rsidRDefault="008C57AA" w:rsidP="00486F27">
      <w:pPr>
        <w:pStyle w:val="BodyText2"/>
        <w:numPr>
          <w:ilvl w:val="0"/>
          <w:numId w:val="6"/>
        </w:numPr>
      </w:pPr>
      <w:r w:rsidRPr="00A51D22">
        <w:t>data on the waterway situation, such as meteorological, hydrographical and hydrological conditions and the operational status of aids to navigation;</w:t>
      </w:r>
    </w:p>
    <w:p w14:paraId="31E54E57" w14:textId="77777777" w:rsidR="008C57AA" w:rsidRPr="00A51D22" w:rsidRDefault="008C57AA" w:rsidP="00486F27">
      <w:pPr>
        <w:pStyle w:val="BodyText2"/>
        <w:numPr>
          <w:ilvl w:val="0"/>
          <w:numId w:val="6"/>
        </w:numPr>
      </w:pPr>
      <w:r w:rsidRPr="00A51D22">
        <w:t>data on the traffic situation, such as vessel positions, movements, identities and intentions with respect to manoeuvres, destination and rout</w:t>
      </w:r>
      <w:del w:id="274" w:author="Thomas" w:date="2012-09-04T09:06:00Z">
        <w:r w:rsidRPr="00A51D22" w:rsidDel="00687F71">
          <w:delText>e</w:delText>
        </w:r>
      </w:del>
      <w:r w:rsidRPr="00A51D22">
        <w:t xml:space="preserve">ing; </w:t>
      </w:r>
    </w:p>
    <w:p w14:paraId="44FB2DD5" w14:textId="77777777" w:rsidR="008C57AA" w:rsidRPr="00A51D22" w:rsidRDefault="008C57AA" w:rsidP="00486F27">
      <w:pPr>
        <w:pStyle w:val="BodyText2"/>
        <w:numPr>
          <w:ilvl w:val="0"/>
          <w:numId w:val="6"/>
        </w:numPr>
      </w:pPr>
      <w:proofErr w:type="gramStart"/>
      <w:r w:rsidRPr="00A51D22">
        <w:t>data</w:t>
      </w:r>
      <w:proofErr w:type="gramEnd"/>
      <w:r w:rsidRPr="00A51D22">
        <w:t xml:space="preserve"> of vessels in accordance with the reporting requirements and if necessary any additional data, required for the effective operation of the VTS.</w:t>
      </w:r>
    </w:p>
    <w:p w14:paraId="731A1021" w14:textId="77777777" w:rsidR="008C57AA" w:rsidRPr="00A51D22" w:rsidRDefault="008C57AA" w:rsidP="008C57AA">
      <w:pPr>
        <w:pStyle w:val="BodyText"/>
      </w:pPr>
      <w:r w:rsidRPr="00A51D22">
        <w:t xml:space="preserve">Vessel’s reports by communication between vessels and the VTS </w:t>
      </w:r>
      <w:del w:id="275" w:author="Thomas" w:date="2012-09-04T09:07:00Z">
        <w:r w:rsidRPr="00A51D22" w:rsidDel="00687F71">
          <w:delText>c</w:delText>
        </w:r>
      </w:del>
      <w:ins w:id="276" w:author="Thomas" w:date="2012-09-04T09:07:00Z">
        <w:r w:rsidR="00687F71">
          <w:t>C</w:t>
        </w:r>
      </w:ins>
      <w:r w:rsidRPr="00A51D22">
        <w:t>entre should also be used as a major source of necessary data.</w:t>
      </w:r>
    </w:p>
    <w:p w14:paraId="49E9B454" w14:textId="77777777" w:rsidR="008C57AA" w:rsidRPr="00A51D22" w:rsidRDefault="008C57AA" w:rsidP="008C57AA">
      <w:pPr>
        <w:pStyle w:val="BodyText"/>
      </w:pPr>
      <w:r w:rsidRPr="00A51D22">
        <w:t xml:space="preserve">To respond to traffic situations developing in the VTS area and to decide upon appropriate actions, the acquired data should be processed and evaluated. Conclusions from the evaluation need to be communicated to participating vessels. A distinction should be made between the provision of navigational information, being a relay of information extracted from the VTS sensors and the traffic image, and the provision of navigational advice, where a professional opinion is included. </w:t>
      </w:r>
    </w:p>
    <w:p w14:paraId="25B7DB8D" w14:textId="77777777" w:rsidR="008C57AA" w:rsidRPr="000F662F" w:rsidRDefault="008C57AA" w:rsidP="002D2142">
      <w:pPr>
        <w:pStyle w:val="Heading3"/>
      </w:pPr>
      <w:r w:rsidRPr="000F662F">
        <w:t xml:space="preserve">Operating procedures </w:t>
      </w:r>
    </w:p>
    <w:p w14:paraId="196E6C51" w14:textId="77777777" w:rsidR="008C57AA" w:rsidRDefault="008C57AA" w:rsidP="008C57AA">
      <w:pPr>
        <w:pStyle w:val="BodyText"/>
        <w:rPr>
          <w:ins w:id="277" w:author="Thomas" w:date="2012-09-04T09:58:00Z"/>
        </w:rPr>
      </w:pPr>
      <w:r w:rsidRPr="00A51D22">
        <w:t>Where operating procedures are concerned, a distinction should be made between internal and external procedures. Internal procedures cover operating instruments, interactions among the staff and the internal rout</w:t>
      </w:r>
      <w:del w:id="278" w:author="Thomas" w:date="2012-09-04T09:09:00Z">
        <w:r w:rsidRPr="00A51D22" w:rsidDel="00687F71">
          <w:delText>e</w:delText>
        </w:r>
      </w:del>
      <w:r w:rsidRPr="00A51D22">
        <w:t>ing and distribution of data. External procedures cover interactions with users and allied services. A further distinction should be made between procedures governing the daily routine and procedures governing response to contingenc</w:t>
      </w:r>
      <w:del w:id="279" w:author="Thomas" w:date="2012-09-04T09:10:00Z">
        <w:r w:rsidRPr="00A51D22" w:rsidDel="00687F71">
          <w:delText>ies</w:delText>
        </w:r>
      </w:del>
      <w:ins w:id="280" w:author="Thomas" w:date="2012-09-04T09:10:00Z">
        <w:r w:rsidR="00687F71">
          <w:t>y planning</w:t>
        </w:r>
      </w:ins>
      <w:r w:rsidRPr="00A51D22">
        <w:t xml:space="preserve"> such as </w:t>
      </w:r>
      <w:del w:id="281" w:author="Thomas" w:date="2012-09-04T09:10:00Z">
        <w:r w:rsidRPr="00A51D22" w:rsidDel="00687F71">
          <w:delText xml:space="preserve">obstructions, calamities </w:delText>
        </w:r>
      </w:del>
      <w:ins w:id="282" w:author="Thomas" w:date="2012-09-04T09:10:00Z">
        <w:r w:rsidR="00687F71">
          <w:t xml:space="preserve">search and rescue </w:t>
        </w:r>
      </w:ins>
      <w:r w:rsidRPr="00A51D22">
        <w:t>and environmental protection needs. All operational procedures, routine or contingency, should be laid down in handbooks or manuals and be an integral part of regular training exercises. Adherence to procedures should be monitored.</w:t>
      </w:r>
    </w:p>
    <w:p w14:paraId="3C3E2CD4" w14:textId="77777777" w:rsidR="001D531B" w:rsidRDefault="001D531B" w:rsidP="008C57AA">
      <w:pPr>
        <w:pStyle w:val="BodyText"/>
        <w:rPr>
          <w:ins w:id="283" w:author="Thomas" w:date="2012-09-04T09:58:00Z"/>
        </w:rPr>
      </w:pPr>
    </w:p>
    <w:p w14:paraId="384A8CD8" w14:textId="77777777" w:rsidR="001D531B" w:rsidRDefault="001D531B" w:rsidP="008C57AA">
      <w:pPr>
        <w:pStyle w:val="BodyText"/>
        <w:rPr>
          <w:ins w:id="284" w:author="Thomas" w:date="2012-09-04T09:58:00Z"/>
        </w:rPr>
      </w:pPr>
    </w:p>
    <w:p w14:paraId="1F0A0D6B" w14:textId="77777777" w:rsidR="001D531B" w:rsidRPr="00A51D22" w:rsidRDefault="001D531B" w:rsidP="008C57AA">
      <w:pPr>
        <w:pStyle w:val="BodyText"/>
      </w:pPr>
    </w:p>
    <w:p w14:paraId="5FB17844" w14:textId="77777777" w:rsidR="008C57AA" w:rsidRPr="000F662F" w:rsidRDefault="008C57AA" w:rsidP="002D2142">
      <w:pPr>
        <w:pStyle w:val="Heading3"/>
      </w:pPr>
      <w:r w:rsidRPr="000F662F">
        <w:lastRenderedPageBreak/>
        <w:t xml:space="preserve">Database </w:t>
      </w:r>
    </w:p>
    <w:p w14:paraId="365FC3F6" w14:textId="77777777" w:rsidR="008C57AA" w:rsidRPr="00A51D22" w:rsidRDefault="008C57AA" w:rsidP="008C57AA">
      <w:pPr>
        <w:pStyle w:val="BodyText"/>
      </w:pPr>
      <w:r w:rsidRPr="00A51D22">
        <w:t xml:space="preserve">A VTS authority should have, </w:t>
      </w:r>
      <w:del w:id="285" w:author="Thomas" w:date="2012-09-04T09:15:00Z">
        <w:r w:rsidRPr="00A51D22" w:rsidDel="00581165">
          <w:delText xml:space="preserve">as </w:delText>
        </w:r>
      </w:del>
      <w:ins w:id="286" w:author="Thomas" w:date="2012-09-04T09:15:00Z">
        <w:r w:rsidR="00581165">
          <w:t xml:space="preserve">if </w:t>
        </w:r>
      </w:ins>
      <w:r w:rsidRPr="00A51D22">
        <w:t>necessary for the operation of the service, a database with the capacity to retain, update, supplement and retrieve data once collected. Any data retained in a system for further use should be made available only on a selective and secure basis.</w:t>
      </w:r>
    </w:p>
    <w:p w14:paraId="12ED867E" w14:textId="77777777" w:rsidR="008C57AA" w:rsidRPr="00980ED0" w:rsidRDefault="008C57AA" w:rsidP="00980ED0">
      <w:pPr>
        <w:pStyle w:val="Heading2"/>
      </w:pPr>
      <w:bookmarkStart w:id="287" w:name="_Toc512072778"/>
      <w:bookmarkStart w:id="288" w:name="_Toc524497200"/>
      <w:bookmarkStart w:id="289" w:name="_Toc109731637"/>
      <w:bookmarkStart w:id="290" w:name="_Toc109734608"/>
      <w:r w:rsidRPr="00980ED0">
        <w:t>Participating vessels</w:t>
      </w:r>
      <w:bookmarkEnd w:id="287"/>
      <w:bookmarkEnd w:id="288"/>
      <w:bookmarkEnd w:id="289"/>
      <w:bookmarkEnd w:id="290"/>
    </w:p>
    <w:p w14:paraId="3D4D463F" w14:textId="77777777" w:rsidR="008C57AA" w:rsidRPr="00A51D22" w:rsidRDefault="008C57AA" w:rsidP="008C57AA">
      <w:pPr>
        <w:pStyle w:val="BodyText"/>
      </w:pPr>
      <w:r w:rsidRPr="00A51D22">
        <w:t xml:space="preserve">Vessels navigating in an area where vessel traffic services are provided should make use of these services. Depending upon governing rules and regulations, participation in a VTS may be either voluntary or mandatory. </w:t>
      </w:r>
      <w:del w:id="291" w:author="Thomas" w:date="2012-09-04T09:20:00Z">
        <w:r w:rsidRPr="00A51D22" w:rsidDel="00581165">
          <w:delText>All types of v</w:delText>
        </w:r>
      </w:del>
      <w:ins w:id="292" w:author="Thomas" w:date="2012-09-04T09:20:00Z">
        <w:r w:rsidR="00581165">
          <w:t>V</w:t>
        </w:r>
      </w:ins>
      <w:r w:rsidRPr="00A51D22">
        <w:t xml:space="preserve">essels should be </w:t>
      </w:r>
      <w:del w:id="293" w:author="Thomas" w:date="2012-09-04T09:20:00Z">
        <w:r w:rsidRPr="00A51D22" w:rsidDel="00581165">
          <w:delText xml:space="preserve">permitted and encouraged </w:delText>
        </w:r>
      </w:del>
      <w:ins w:id="294" w:author="Thomas" w:date="2012-09-04T09:20:00Z">
        <w:r w:rsidR="00581165">
          <w:t xml:space="preserve">allowed </w:t>
        </w:r>
      </w:ins>
      <w:r w:rsidRPr="00A51D22">
        <w:t xml:space="preserve">to use a VTS where mandatory participation is not required. </w:t>
      </w:r>
    </w:p>
    <w:p w14:paraId="588CBABF" w14:textId="77777777" w:rsidR="008C57AA" w:rsidRPr="00A51D22" w:rsidRDefault="008C57AA" w:rsidP="008C57AA">
      <w:pPr>
        <w:pStyle w:val="BodyText"/>
      </w:pPr>
      <w:r w:rsidRPr="00A51D22">
        <w:t>Decisions concerning the actual navigation and the manoeuvring of the vessel remain with the master. Neither a VTS sailing plan, nor requested or agreed changes to the sailing plan can supersede the decisions of the master concerning the actual navigation and manoeuvring of the vessel.</w:t>
      </w:r>
    </w:p>
    <w:p w14:paraId="29E525C1" w14:textId="77777777" w:rsidR="008C57AA" w:rsidRPr="00A51D22" w:rsidRDefault="008C57AA" w:rsidP="008C57AA">
      <w:pPr>
        <w:pStyle w:val="BodyText"/>
      </w:pPr>
      <w:r w:rsidRPr="00A51D22">
        <w:t>Communication with the VTS and other vessels should be conducted in accordance with established procedures, in particular where a communication concerns intended manoeuvres. VTS procedures should stipulate what communications are required and which communication systems should be monitored. Prior to entering a VTS area, vessels should make all required reports, including reporting of deficiencies. During their passage through a VTS area, vessels should adhere to governing rules and regulations, maintain a continuous watch on the assigned communication systems and report deviations from the agreed sailing plan, if such a plan has been established in co-operation with the VTS.</w:t>
      </w:r>
    </w:p>
    <w:p w14:paraId="56E613F6" w14:textId="77777777" w:rsidR="008C57AA" w:rsidRPr="00A51D22" w:rsidRDefault="008C57AA" w:rsidP="008C57AA">
      <w:pPr>
        <w:pStyle w:val="BodyText"/>
      </w:pPr>
      <w:r w:rsidRPr="00A51D22">
        <w:t xml:space="preserve">Masters of vessels should report to the VTS centre any observed dangers to navigation or pollution of the environment. </w:t>
      </w:r>
    </w:p>
    <w:p w14:paraId="53989CB5" w14:textId="77777777" w:rsidR="008C57AA" w:rsidRPr="00A51D22" w:rsidRDefault="008C57AA" w:rsidP="008C57AA">
      <w:pPr>
        <w:pStyle w:val="BodyText"/>
      </w:pPr>
      <w:r w:rsidRPr="00A51D22">
        <w:t>In case of a complete failure of the vessel’s appropriate communication equipment the master shall endeavour to inform the VTS centre and other vessels in the vicinity by any other available means of communication of the vessel’s inability to communicate in the appropriate manner.</w:t>
      </w:r>
    </w:p>
    <w:p w14:paraId="20C0AB84" w14:textId="77777777" w:rsidR="008C57AA" w:rsidRPr="00A51D22" w:rsidRDefault="008C57AA" w:rsidP="008C57AA">
      <w:pPr>
        <w:pStyle w:val="BodyText"/>
      </w:pPr>
      <w:r w:rsidRPr="00A51D22">
        <w:t>Vessels should carry publications giving full particulars on governing rules and regulations regarding identification, reporting and/or conduct in each VTS area to be entered during the voyage.</w:t>
      </w:r>
    </w:p>
    <w:p w14:paraId="1A809FAD" w14:textId="77777777" w:rsidR="008C57AA" w:rsidRPr="00A51D22" w:rsidRDefault="008C57AA" w:rsidP="00A51D22">
      <w:pPr>
        <w:pStyle w:val="Heading1"/>
      </w:pPr>
      <w:bookmarkStart w:id="295" w:name="_Toc512072779"/>
      <w:bookmarkStart w:id="296" w:name="_Toc524497201"/>
      <w:bookmarkStart w:id="297" w:name="_Toc109731638"/>
      <w:bookmarkStart w:id="298" w:name="_Toc109734609"/>
      <w:r w:rsidRPr="00A51D22">
        <w:t>GUIDANCE FOR PLANNING AND IMPLEMENTING VESSEL TRAFFIC SERVICES</w:t>
      </w:r>
      <w:bookmarkEnd w:id="295"/>
      <w:bookmarkEnd w:id="296"/>
      <w:bookmarkEnd w:id="297"/>
      <w:bookmarkEnd w:id="298"/>
      <w:r w:rsidRPr="00A51D22">
        <w:t xml:space="preserve"> </w:t>
      </w:r>
    </w:p>
    <w:p w14:paraId="537A7694" w14:textId="77777777" w:rsidR="008C57AA" w:rsidRPr="00980ED0" w:rsidRDefault="008C57AA" w:rsidP="00980ED0">
      <w:pPr>
        <w:pStyle w:val="Heading2"/>
      </w:pPr>
      <w:bookmarkStart w:id="299" w:name="_Toc512072780"/>
      <w:bookmarkStart w:id="300" w:name="_Toc524497202"/>
      <w:bookmarkStart w:id="301" w:name="_Toc109731639"/>
      <w:bookmarkStart w:id="302" w:name="_Toc109734610"/>
      <w:r w:rsidRPr="00980ED0">
        <w:t>Responsibility for planning and implementing a VTS</w:t>
      </w:r>
      <w:bookmarkEnd w:id="299"/>
      <w:bookmarkEnd w:id="300"/>
      <w:bookmarkEnd w:id="301"/>
      <w:bookmarkEnd w:id="302"/>
      <w:r w:rsidRPr="00980ED0">
        <w:t xml:space="preserve"> </w:t>
      </w:r>
    </w:p>
    <w:p w14:paraId="1C23F797" w14:textId="77777777" w:rsidR="008C57AA" w:rsidRPr="00A51D22" w:rsidRDefault="008C57AA" w:rsidP="008C57AA">
      <w:pPr>
        <w:pStyle w:val="BodyText"/>
      </w:pPr>
      <w:r w:rsidRPr="00A51D22">
        <w:t xml:space="preserve">It is the responsibility of </w:t>
      </w:r>
      <w:del w:id="303" w:author="Thomas" w:date="2012-09-04T09:29:00Z">
        <w:r w:rsidRPr="00A51D22" w:rsidDel="00555FC9">
          <w:delText xml:space="preserve">Administrations </w:delText>
        </w:r>
      </w:del>
      <w:ins w:id="304" w:author="Thomas" w:date="2012-09-04T09:29:00Z">
        <w:r w:rsidR="00555FC9">
          <w:t xml:space="preserve">the Contracting Government or Governments </w:t>
        </w:r>
      </w:ins>
      <w:r w:rsidRPr="00A51D22">
        <w:t xml:space="preserve">or Competent Authorities to plan and implement vessel traffic services or amendments to such services. </w:t>
      </w:r>
    </w:p>
    <w:p w14:paraId="2ADE1DF2" w14:textId="77777777" w:rsidR="008C57AA" w:rsidRPr="00980ED0" w:rsidRDefault="008C57AA" w:rsidP="00980ED0">
      <w:pPr>
        <w:pStyle w:val="Heading2"/>
      </w:pPr>
      <w:bookmarkStart w:id="305" w:name="_Toc512072781"/>
      <w:bookmarkStart w:id="306" w:name="_Toc524497203"/>
      <w:bookmarkStart w:id="307" w:name="_Toc109731640"/>
      <w:bookmarkStart w:id="308" w:name="_Toc109734611"/>
      <w:r w:rsidRPr="00980ED0">
        <w:t>Guidance for planning a vessel traffic service</w:t>
      </w:r>
      <w:bookmarkEnd w:id="305"/>
      <w:bookmarkEnd w:id="306"/>
      <w:bookmarkEnd w:id="307"/>
      <w:bookmarkEnd w:id="308"/>
      <w:r w:rsidRPr="00980ED0">
        <w:t xml:space="preserve"> </w:t>
      </w:r>
    </w:p>
    <w:p w14:paraId="262F8856" w14:textId="77777777" w:rsidR="008C57AA" w:rsidRPr="00A51D22" w:rsidRDefault="008C57AA" w:rsidP="008C57AA">
      <w:pPr>
        <w:pStyle w:val="BodyText"/>
      </w:pPr>
      <w:r w:rsidRPr="00A51D22">
        <w:t xml:space="preserve">Local needs for traffic management should be carefully investigated and determined by analysing casualties, assessing risks and consulting local user groups. Where the risks are considered </w:t>
      </w:r>
      <w:proofErr w:type="spellStart"/>
      <w:r w:rsidRPr="00A51D22">
        <w:t>VTS</w:t>
      </w:r>
      <w:del w:id="309" w:author="Thomas" w:date="2012-09-04T09:29:00Z">
        <w:r w:rsidRPr="00A51D22" w:rsidDel="00555FC9">
          <w:delText>-</w:delText>
        </w:r>
      </w:del>
      <w:r w:rsidRPr="00A51D22">
        <w:t>addressable</w:t>
      </w:r>
      <w:proofErr w:type="spellEnd"/>
      <w:r w:rsidRPr="00A51D22">
        <w:t xml:space="preserve">, or in cases where monitoring of the traffic and interaction between Authority and participating vessels is considered to be essential, the implementation of a VTS, as an important traffic management instrument, should be considered. </w:t>
      </w:r>
    </w:p>
    <w:p w14:paraId="088E004C" w14:textId="77777777" w:rsidR="001D531B" w:rsidRDefault="001D531B" w:rsidP="008C57AA">
      <w:pPr>
        <w:pStyle w:val="BodyText"/>
        <w:rPr>
          <w:ins w:id="310" w:author="Thomas" w:date="2012-09-04T09:58:00Z"/>
        </w:rPr>
      </w:pPr>
    </w:p>
    <w:p w14:paraId="4AAE07CD" w14:textId="77777777" w:rsidR="008C57AA" w:rsidRPr="00A51D22" w:rsidRDefault="008C57AA" w:rsidP="008C57AA">
      <w:pPr>
        <w:pStyle w:val="BodyText"/>
      </w:pPr>
      <w:r w:rsidRPr="00A51D22">
        <w:t xml:space="preserve">A VTS is particularly appropriate in an area that may include any of the following: </w:t>
      </w:r>
    </w:p>
    <w:p w14:paraId="116E130D" w14:textId="4D6BCDC6" w:rsidR="008C57AA" w:rsidRPr="00A51D22" w:rsidRDefault="008C57AA" w:rsidP="00486F27">
      <w:pPr>
        <w:pStyle w:val="BodyText2"/>
        <w:numPr>
          <w:ilvl w:val="0"/>
          <w:numId w:val="5"/>
        </w:numPr>
      </w:pPr>
      <w:r w:rsidRPr="00A51D22">
        <w:lastRenderedPageBreak/>
        <w:t>high traffic density</w:t>
      </w:r>
      <w:ins w:id="311" w:author="Thomas" w:date="2012-09-04T09:40:00Z">
        <w:r w:rsidR="00E414C8">
          <w:t>, in particular</w:t>
        </w:r>
      </w:ins>
      <w:ins w:id="312" w:author="Thomas" w:date="2012-09-04T09:41:00Z">
        <w:r w:rsidR="00E414C8">
          <w:t xml:space="preserve"> in areas</w:t>
        </w:r>
      </w:ins>
      <w:ins w:id="313" w:author="Thomas" w:date="2012-09-04T09:40:00Z">
        <w:r w:rsidR="00E414C8">
          <w:t xml:space="preserve"> where there is </w:t>
        </w:r>
      </w:ins>
      <w:ins w:id="314" w:author="Thomas" w:date="2012-09-04T09:41:00Z">
        <w:r w:rsidR="00E414C8">
          <w:t xml:space="preserve">a </w:t>
        </w:r>
      </w:ins>
      <w:ins w:id="315" w:author="Thomas" w:date="2012-09-04T09:40:00Z">
        <w:r w:rsidR="00E414C8">
          <w:t xml:space="preserve">combination of seagoing vessels and </w:t>
        </w:r>
      </w:ins>
      <w:ins w:id="316" w:author="WJB" w:date="2012-09-06T12:35:00Z">
        <w:r w:rsidR="00B66D2C">
          <w:t>inland vessels</w:t>
        </w:r>
      </w:ins>
      <w:ins w:id="317" w:author="Thomas" w:date="2012-09-04T09:40:00Z">
        <w:del w:id="318" w:author="WJB" w:date="2012-09-06T12:35:00Z">
          <w:r w:rsidR="00E414C8" w:rsidDel="00B66D2C">
            <w:delText>riverboat traffic</w:delText>
          </w:r>
        </w:del>
      </w:ins>
      <w:r w:rsidRPr="00A51D22">
        <w:t>;</w:t>
      </w:r>
    </w:p>
    <w:p w14:paraId="46DD8974" w14:textId="77777777" w:rsidR="008C57AA" w:rsidRPr="00A51D22" w:rsidRDefault="008C57AA" w:rsidP="00486F27">
      <w:pPr>
        <w:pStyle w:val="BodyText2"/>
        <w:numPr>
          <w:ilvl w:val="0"/>
          <w:numId w:val="5"/>
        </w:numPr>
      </w:pPr>
      <w:r w:rsidRPr="00A51D22">
        <w:t xml:space="preserve">traffic carrying hazardous cargoes; </w:t>
      </w:r>
    </w:p>
    <w:p w14:paraId="3BEEF5AB" w14:textId="77777777" w:rsidR="008C57AA" w:rsidRPr="00A51D22" w:rsidRDefault="008C57AA" w:rsidP="00486F27">
      <w:pPr>
        <w:pStyle w:val="BodyText2"/>
        <w:numPr>
          <w:ilvl w:val="0"/>
          <w:numId w:val="5"/>
        </w:numPr>
      </w:pPr>
      <w:r w:rsidRPr="00A51D22">
        <w:t xml:space="preserve">conflicting and complex navigation patterns; </w:t>
      </w:r>
    </w:p>
    <w:p w14:paraId="59536262" w14:textId="77777777" w:rsidR="008C57AA" w:rsidRPr="00A51D22" w:rsidRDefault="008C57AA" w:rsidP="00486F27">
      <w:pPr>
        <w:pStyle w:val="BodyText2"/>
        <w:numPr>
          <w:ilvl w:val="0"/>
          <w:numId w:val="5"/>
        </w:numPr>
      </w:pPr>
      <w:r w:rsidRPr="00A51D22">
        <w:t xml:space="preserve">difficult hydrographical, hydrological and meteorological elements; </w:t>
      </w:r>
    </w:p>
    <w:p w14:paraId="6EF22B75" w14:textId="77777777" w:rsidR="008C57AA" w:rsidRPr="00A51D22" w:rsidRDefault="008C57AA" w:rsidP="00486F27">
      <w:pPr>
        <w:pStyle w:val="BodyText2"/>
        <w:numPr>
          <w:ilvl w:val="0"/>
          <w:numId w:val="5"/>
        </w:numPr>
      </w:pPr>
      <w:r w:rsidRPr="00A51D22">
        <w:t xml:space="preserve">shifting shoals and other local hazards; </w:t>
      </w:r>
    </w:p>
    <w:p w14:paraId="5B7A09E2" w14:textId="77777777" w:rsidR="008C57AA" w:rsidRPr="00A51D22" w:rsidRDefault="008C57AA" w:rsidP="00486F27">
      <w:pPr>
        <w:pStyle w:val="BodyText2"/>
        <w:numPr>
          <w:ilvl w:val="0"/>
          <w:numId w:val="5"/>
        </w:numPr>
      </w:pPr>
      <w:r w:rsidRPr="00A51D22">
        <w:t xml:space="preserve">environmental considerations; </w:t>
      </w:r>
    </w:p>
    <w:p w14:paraId="73DA0FF8" w14:textId="77777777" w:rsidR="008C57AA" w:rsidRPr="00A51D22" w:rsidRDefault="008C57AA" w:rsidP="00486F27">
      <w:pPr>
        <w:pStyle w:val="BodyText2"/>
        <w:numPr>
          <w:ilvl w:val="0"/>
          <w:numId w:val="5"/>
        </w:numPr>
      </w:pPr>
      <w:r w:rsidRPr="00A51D22">
        <w:t xml:space="preserve">interference by vessel traffic with other waterborne activities; </w:t>
      </w:r>
    </w:p>
    <w:p w14:paraId="0FA39A61" w14:textId="77777777" w:rsidR="008C57AA" w:rsidRPr="00A51D22" w:rsidRDefault="008C57AA" w:rsidP="00486F27">
      <w:pPr>
        <w:pStyle w:val="BodyText2"/>
        <w:numPr>
          <w:ilvl w:val="0"/>
          <w:numId w:val="5"/>
        </w:numPr>
      </w:pPr>
      <w:r w:rsidRPr="00A51D22">
        <w:t xml:space="preserve">number of casualties in an area during a specified period; </w:t>
      </w:r>
    </w:p>
    <w:p w14:paraId="12662354" w14:textId="77777777" w:rsidR="008C57AA" w:rsidRPr="00A51D22" w:rsidRDefault="008C57AA" w:rsidP="00486F27">
      <w:pPr>
        <w:pStyle w:val="BodyText2"/>
        <w:numPr>
          <w:ilvl w:val="0"/>
          <w:numId w:val="5"/>
        </w:numPr>
      </w:pPr>
      <w:r w:rsidRPr="00A51D22">
        <w:t xml:space="preserve">existing or planned vessel traffic services in adjacent waters and the need for co-operation between neighbouring States, if appropriate; </w:t>
      </w:r>
    </w:p>
    <w:p w14:paraId="736607CF" w14:textId="77777777" w:rsidR="008C57AA" w:rsidRPr="00A51D22" w:rsidRDefault="008C57AA" w:rsidP="00486F27">
      <w:pPr>
        <w:pStyle w:val="BodyText2"/>
        <w:numPr>
          <w:ilvl w:val="0"/>
          <w:numId w:val="5"/>
        </w:numPr>
      </w:pPr>
      <w:r w:rsidRPr="00A51D22">
        <w:t xml:space="preserve">narrow channels, port configuration, bridges, locks, bends and similar areas where the progress of vessels may be restricted; </w:t>
      </w:r>
    </w:p>
    <w:p w14:paraId="2C46762E" w14:textId="77777777" w:rsidR="008C57AA" w:rsidRPr="00A51D22" w:rsidRDefault="008C57AA" w:rsidP="00486F27">
      <w:pPr>
        <w:pStyle w:val="BodyText2"/>
        <w:numPr>
          <w:ilvl w:val="0"/>
          <w:numId w:val="5"/>
        </w:numPr>
      </w:pPr>
      <w:proofErr w:type="gramStart"/>
      <w:r w:rsidRPr="00A51D22">
        <w:t>existing</w:t>
      </w:r>
      <w:proofErr w:type="gramEnd"/>
      <w:r w:rsidRPr="00A51D22">
        <w:t xml:space="preserve"> or foreseeable changes in the traffic pattern  in the area. </w:t>
      </w:r>
    </w:p>
    <w:p w14:paraId="26307E6E" w14:textId="77777777" w:rsidR="008C57AA" w:rsidRPr="00A51D22" w:rsidRDefault="008C57AA" w:rsidP="008C57AA">
      <w:pPr>
        <w:pStyle w:val="BodyText"/>
      </w:pPr>
      <w:r w:rsidRPr="00A51D22">
        <w:t xml:space="preserve">In further deciding upon the establishment of a VTS, </w:t>
      </w:r>
      <w:del w:id="319" w:author="Thomas" w:date="2012-09-04T09:34:00Z">
        <w:r w:rsidRPr="00A51D22" w:rsidDel="00555FC9">
          <w:delText xml:space="preserve">Authorities </w:delText>
        </w:r>
      </w:del>
      <w:ins w:id="320" w:author="Thomas" w:date="2012-09-04T09:34:00Z">
        <w:r w:rsidR="00555FC9">
          <w:t xml:space="preserve">Contracting Governments </w:t>
        </w:r>
      </w:ins>
      <w:r w:rsidRPr="00A51D22">
        <w:t xml:space="preserve">or Competent Authorities should also consider the responsibilities, set out </w:t>
      </w:r>
      <w:del w:id="321" w:author="Thomas" w:date="2012-09-04T09:36:00Z">
        <w:r w:rsidRPr="00A51D22" w:rsidDel="00E414C8">
          <w:delText xml:space="preserve">in 2.2 </w:delText>
        </w:r>
      </w:del>
      <w:ins w:id="322" w:author="Thomas" w:date="2012-09-04T09:36:00Z">
        <w:r w:rsidR="00E414C8">
          <w:t xml:space="preserve">section 2 </w:t>
        </w:r>
      </w:ins>
      <w:r w:rsidRPr="00A51D22">
        <w:t xml:space="preserve">of these Guidelines, and the availability of the requisite technology and expertise. </w:t>
      </w:r>
    </w:p>
    <w:p w14:paraId="2D6F12E3" w14:textId="77777777" w:rsidR="008C57AA" w:rsidRPr="00980ED0" w:rsidRDefault="008C57AA" w:rsidP="00980ED0">
      <w:pPr>
        <w:pStyle w:val="Heading2"/>
      </w:pPr>
      <w:bookmarkStart w:id="323" w:name="_Toc512072782"/>
      <w:bookmarkStart w:id="324" w:name="_Toc524497204"/>
      <w:bookmarkStart w:id="325" w:name="_Toc109731641"/>
      <w:bookmarkStart w:id="326" w:name="_Toc109734612"/>
      <w:r w:rsidRPr="00980ED0">
        <w:t>Further guidance on vessel traffic services</w:t>
      </w:r>
      <w:bookmarkEnd w:id="323"/>
      <w:bookmarkEnd w:id="324"/>
      <w:bookmarkEnd w:id="325"/>
      <w:bookmarkEnd w:id="326"/>
    </w:p>
    <w:p w14:paraId="19344889" w14:textId="77777777" w:rsidR="008C57AA" w:rsidRPr="00A51D22" w:rsidRDefault="008C57AA" w:rsidP="008C57AA">
      <w:pPr>
        <w:pStyle w:val="BodyText"/>
      </w:pPr>
      <w:r w:rsidRPr="00A51D22">
        <w:t xml:space="preserve">VTS Authorities should, in the planning of the VTS to be established, make use of available manuals prepared by and published by appropriate international organisations and associations. </w:t>
      </w:r>
    </w:p>
    <w:p w14:paraId="05CF80D9" w14:textId="77777777" w:rsidR="008C57AA" w:rsidRPr="00A51D22" w:rsidRDefault="008C57AA" w:rsidP="008C57AA">
      <w:pPr>
        <w:pStyle w:val="BodyText"/>
      </w:pPr>
      <w:r w:rsidRPr="00A51D22">
        <w:t xml:space="preserve">The following references should also be consulted for further details and applicability: </w:t>
      </w:r>
    </w:p>
    <w:p w14:paraId="048EA67B" w14:textId="77777777" w:rsidR="008C57AA" w:rsidRPr="00A51D22" w:rsidRDefault="008C57AA" w:rsidP="00486F27">
      <w:pPr>
        <w:pStyle w:val="BodyText2"/>
        <w:numPr>
          <w:ilvl w:val="0"/>
          <w:numId w:val="4"/>
        </w:numPr>
      </w:pPr>
      <w:r w:rsidRPr="00A51D22">
        <w:t>The IALA Vessel Traffic Services Manual</w:t>
      </w:r>
    </w:p>
    <w:p w14:paraId="6F955F26" w14:textId="77777777" w:rsidR="008C57AA" w:rsidRPr="00A51D22" w:rsidRDefault="008C57AA" w:rsidP="00486F27">
      <w:pPr>
        <w:pStyle w:val="BodyText2"/>
        <w:numPr>
          <w:ilvl w:val="0"/>
          <w:numId w:val="4"/>
        </w:numPr>
      </w:pPr>
      <w:r w:rsidRPr="00A51D22">
        <w:t>The IALA/IMPA/IAPH World VTS Guide</w:t>
      </w:r>
    </w:p>
    <w:p w14:paraId="507023EC" w14:textId="77777777" w:rsidR="008C57AA" w:rsidRPr="00A51D22" w:rsidRDefault="008C57AA" w:rsidP="00486F27">
      <w:pPr>
        <w:pStyle w:val="BodyText2"/>
        <w:numPr>
          <w:ilvl w:val="0"/>
          <w:numId w:val="4"/>
        </w:numPr>
      </w:pPr>
      <w:r w:rsidRPr="00A51D22">
        <w:t xml:space="preserve">The IALA Recommendations relevant to VTS </w:t>
      </w:r>
    </w:p>
    <w:p w14:paraId="791EFCF5" w14:textId="77777777" w:rsidR="008C57AA" w:rsidRPr="00A51D22" w:rsidRDefault="008C57AA" w:rsidP="008C57AA">
      <w:pPr>
        <w:pStyle w:val="BodyText"/>
        <w:rPr>
          <w:rFonts w:ascii="Arial" w:hAnsi="Arial"/>
        </w:rPr>
      </w:pPr>
    </w:p>
    <w:sectPr w:rsidR="008C57AA" w:rsidRPr="00A51D22" w:rsidSect="00FB0D9D">
      <w:headerReference w:type="even" r:id="rId13"/>
      <w:headerReference w:type="default" r:id="rId14"/>
      <w:footerReference w:type="even" r:id="rId15"/>
      <w:footerReference w:type="default" r:id="rId16"/>
      <w:headerReference w:type="first" r:id="rId17"/>
      <w:footerReference w:type="first" r:id="rId18"/>
      <w:pgSz w:w="11907" w:h="16834" w:code="9"/>
      <w:pgMar w:top="1321" w:right="1276" w:bottom="851" w:left="1418" w:header="851" w:footer="851" w:gutter="0"/>
      <w:pgNumType w:start="1"/>
      <w:cols w:space="720"/>
      <w:titlePg/>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60" w:author="Thomas" w:date="2012-09-05T02:20:00Z" w:initials="T">
    <w:p w14:paraId="14E090FF" w14:textId="77777777" w:rsidR="00BF2B38" w:rsidRDefault="00BF2B38">
      <w:pPr>
        <w:pStyle w:val="CommentText"/>
      </w:pPr>
      <w:r>
        <w:rPr>
          <w:rStyle w:val="CommentReference"/>
        </w:rPr>
        <w:annotationRef/>
      </w:r>
      <w:proofErr w:type="spellStart"/>
      <w:r>
        <w:t>Attemps</w:t>
      </w:r>
      <w:proofErr w:type="spellEnd"/>
      <w:r>
        <w:t xml:space="preserve"> to address differing definitions of “vessel."</w:t>
      </w:r>
    </w:p>
  </w:comment>
  <w:comment w:id="184" w:author="Thomas" w:date="2012-09-05T02:20:00Z" w:initials="T">
    <w:p w14:paraId="06275384" w14:textId="77777777" w:rsidR="00F2082A" w:rsidRDefault="00F2082A">
      <w:pPr>
        <w:pStyle w:val="CommentText"/>
      </w:pPr>
      <w:r>
        <w:rPr>
          <w:rStyle w:val="CommentReference"/>
        </w:rPr>
        <w:annotationRef/>
      </w:r>
      <w:r>
        <w:t>Replace with “national” law to be consistent with 2012 VTS User manual?</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E6AB970" w14:textId="77777777" w:rsidR="00105D5C" w:rsidRDefault="00105D5C">
      <w:r>
        <w:separator/>
      </w:r>
    </w:p>
  </w:endnote>
  <w:endnote w:type="continuationSeparator" w:id="0">
    <w:p w14:paraId="5FD81633" w14:textId="77777777" w:rsidR="00105D5C" w:rsidRDefault="00105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3863D" w14:textId="77777777" w:rsidR="008C57AA" w:rsidRDefault="00B02886">
    <w:pPr>
      <w:pStyle w:val="Footer"/>
      <w:framePr w:wrap="around" w:vAnchor="text" w:hAnchor="margin" w:xAlign="outside" w:y="1"/>
      <w:rPr>
        <w:rStyle w:val="PageNumber"/>
      </w:rPr>
    </w:pPr>
    <w:r>
      <w:rPr>
        <w:rStyle w:val="PageNumber"/>
      </w:rPr>
      <w:fldChar w:fldCharType="begin"/>
    </w:r>
    <w:r w:rsidR="008C57AA">
      <w:rPr>
        <w:rStyle w:val="PageNumber"/>
      </w:rPr>
      <w:instrText xml:space="preserve">PAGE  </w:instrText>
    </w:r>
    <w:r>
      <w:rPr>
        <w:rStyle w:val="PageNumber"/>
      </w:rPr>
      <w:fldChar w:fldCharType="end"/>
    </w:r>
  </w:p>
  <w:p w14:paraId="47F17261" w14:textId="77777777" w:rsidR="008C57AA" w:rsidRDefault="008C57AA">
    <w:pPr>
      <w:pStyle w:val="Footer"/>
      <w:ind w:right="360"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C8E6B" w14:textId="77777777" w:rsidR="008C57AA" w:rsidRPr="0024606B" w:rsidRDefault="0024606B" w:rsidP="0024606B">
    <w:pPr>
      <w:pStyle w:val="Footer"/>
      <w:ind w:right="360" w:firstLine="360"/>
      <w:jc w:val="center"/>
      <w:rPr>
        <w:rFonts w:ascii="Arial" w:hAnsi="Arial" w:cs="Arial"/>
        <w:sz w:val="24"/>
        <w:szCs w:val="24"/>
      </w:rPr>
    </w:pPr>
    <w:r w:rsidRPr="0024606B">
      <w:rPr>
        <w:rFonts w:ascii="Arial" w:hAnsi="Arial" w:cs="Arial"/>
        <w:sz w:val="24"/>
        <w:szCs w:val="24"/>
      </w:rPr>
      <w:t xml:space="preserve">Page </w:t>
    </w:r>
    <w:r w:rsidR="00B02886" w:rsidRPr="0024606B">
      <w:rPr>
        <w:rFonts w:ascii="Arial" w:hAnsi="Arial" w:cs="Arial"/>
        <w:sz w:val="24"/>
        <w:szCs w:val="24"/>
      </w:rPr>
      <w:fldChar w:fldCharType="begin"/>
    </w:r>
    <w:r w:rsidRPr="0024606B">
      <w:rPr>
        <w:rFonts w:ascii="Arial" w:hAnsi="Arial" w:cs="Arial"/>
        <w:sz w:val="24"/>
        <w:szCs w:val="24"/>
      </w:rPr>
      <w:instrText xml:space="preserve"> PAGE </w:instrText>
    </w:r>
    <w:r w:rsidR="00B02886" w:rsidRPr="0024606B">
      <w:rPr>
        <w:rFonts w:ascii="Arial" w:hAnsi="Arial" w:cs="Arial"/>
        <w:sz w:val="24"/>
        <w:szCs w:val="24"/>
      </w:rPr>
      <w:fldChar w:fldCharType="separate"/>
    </w:r>
    <w:r w:rsidR="008D12E1">
      <w:rPr>
        <w:rFonts w:ascii="Arial" w:hAnsi="Arial" w:cs="Arial"/>
        <w:noProof/>
        <w:sz w:val="24"/>
        <w:szCs w:val="24"/>
      </w:rPr>
      <w:t>13</w:t>
    </w:r>
    <w:r w:rsidR="00B02886" w:rsidRPr="0024606B">
      <w:rPr>
        <w:rFonts w:ascii="Arial" w:hAnsi="Arial" w:cs="Arial"/>
        <w:sz w:val="24"/>
        <w:szCs w:val="24"/>
      </w:rPr>
      <w:fldChar w:fldCharType="end"/>
    </w:r>
    <w:r w:rsidRPr="0024606B">
      <w:rPr>
        <w:rFonts w:ascii="Arial" w:hAnsi="Arial" w:cs="Arial"/>
        <w:sz w:val="24"/>
        <w:szCs w:val="24"/>
      </w:rPr>
      <w:t xml:space="preserve"> of </w:t>
    </w:r>
    <w:r w:rsidR="00B02886" w:rsidRPr="0024606B">
      <w:rPr>
        <w:rFonts w:ascii="Arial" w:hAnsi="Arial" w:cs="Arial"/>
        <w:sz w:val="24"/>
        <w:szCs w:val="24"/>
      </w:rPr>
      <w:fldChar w:fldCharType="begin"/>
    </w:r>
    <w:r w:rsidRPr="0024606B">
      <w:rPr>
        <w:rFonts w:ascii="Arial" w:hAnsi="Arial" w:cs="Arial"/>
        <w:sz w:val="24"/>
        <w:szCs w:val="24"/>
      </w:rPr>
      <w:instrText xml:space="preserve"> NUMPAGES </w:instrText>
    </w:r>
    <w:r w:rsidR="00B02886" w:rsidRPr="0024606B">
      <w:rPr>
        <w:rFonts w:ascii="Arial" w:hAnsi="Arial" w:cs="Arial"/>
        <w:sz w:val="24"/>
        <w:szCs w:val="24"/>
      </w:rPr>
      <w:fldChar w:fldCharType="separate"/>
    </w:r>
    <w:r w:rsidR="008D12E1">
      <w:rPr>
        <w:rFonts w:ascii="Arial" w:hAnsi="Arial" w:cs="Arial"/>
        <w:noProof/>
        <w:sz w:val="24"/>
        <w:szCs w:val="24"/>
      </w:rPr>
      <w:t>13</w:t>
    </w:r>
    <w:r w:rsidR="00B02886" w:rsidRPr="0024606B">
      <w:rPr>
        <w:rFonts w:ascii="Arial" w:hAnsi="Arial" w:cs="Arial"/>
        <w:sz w:val="24"/>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DFE5F" w14:textId="77777777" w:rsidR="008D12E1" w:rsidRDefault="008D12E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469CF95" w14:textId="77777777" w:rsidR="00105D5C" w:rsidRDefault="00105D5C">
      <w:r>
        <w:separator/>
      </w:r>
    </w:p>
  </w:footnote>
  <w:footnote w:type="continuationSeparator" w:id="0">
    <w:p w14:paraId="3FD99D77" w14:textId="77777777" w:rsidR="00105D5C" w:rsidRDefault="00105D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DF804" w14:textId="77777777" w:rsidR="008D12E1" w:rsidRDefault="008D12E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0EEB4" w14:textId="77777777" w:rsidR="002515F3" w:rsidRPr="002515F3" w:rsidRDefault="008C57AA">
    <w:pPr>
      <w:pStyle w:val="Header1"/>
      <w:jc w:val="center"/>
      <w:rPr>
        <w:rFonts w:ascii="Arial" w:hAnsi="Arial"/>
      </w:rPr>
    </w:pPr>
    <w:r w:rsidRPr="002515F3">
      <w:rPr>
        <w:rFonts w:ascii="Arial" w:hAnsi="Arial"/>
      </w:rPr>
      <w:t>Recommendation V-120 on Vessel Tra</w:t>
    </w:r>
    <w:r w:rsidR="002515F3" w:rsidRPr="002515F3">
      <w:rPr>
        <w:rFonts w:ascii="Arial" w:hAnsi="Arial"/>
      </w:rPr>
      <w:t>ffic Services in inland waters</w:t>
    </w:r>
  </w:p>
  <w:p w14:paraId="4BB24F60" w14:textId="77777777" w:rsidR="008C57AA" w:rsidRPr="002515F3" w:rsidRDefault="008C57AA">
    <w:pPr>
      <w:pStyle w:val="Header1"/>
      <w:jc w:val="center"/>
      <w:rPr>
        <w:rFonts w:ascii="Arial" w:hAnsi="Arial"/>
      </w:rPr>
    </w:pPr>
    <w:r w:rsidRPr="002515F3">
      <w:rPr>
        <w:rFonts w:ascii="Arial" w:hAnsi="Arial"/>
      </w:rPr>
      <w:t>June 2001</w:t>
    </w:r>
    <w:r w:rsidR="002515F3" w:rsidRPr="002515F3">
      <w:rPr>
        <w:rFonts w:ascii="Arial" w:hAnsi="Arial"/>
      </w:rPr>
      <w:t xml:space="preserve"> – Revised </w:t>
    </w:r>
    <w:del w:id="327" w:author="Thomas" w:date="2012-09-04T03:22:00Z">
      <w:r w:rsidR="002515F3" w:rsidRPr="002515F3" w:rsidDel="00D671FC">
        <w:rPr>
          <w:rFonts w:ascii="Arial" w:hAnsi="Arial"/>
        </w:rPr>
        <w:delText>July 2005</w:delText>
      </w:r>
    </w:del>
    <w:ins w:id="328" w:author="Thomas" w:date="2012-09-04T03:22:00Z">
      <w:r w:rsidR="00D671FC">
        <w:rPr>
          <w:rFonts w:ascii="Arial" w:hAnsi="Arial"/>
        </w:rPr>
        <w:t>September 2012</w:t>
      </w:r>
    </w:ins>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883A1" w14:textId="3859F1B1" w:rsidR="008D12E1" w:rsidRDefault="008D12E1">
    <w:pPr>
      <w:pStyle w:val="Header"/>
    </w:pPr>
    <w:ins w:id="329" w:author="Mike Hadley" w:date="2012-09-07T14:05:00Z">
      <w:r>
        <w:tab/>
      </w:r>
      <w:r>
        <w:tab/>
      </w:r>
    </w:ins>
    <w:bookmarkStart w:id="330" w:name="_GoBack"/>
    <w:r>
      <w:t>VTS35/WG1/WP8</w:t>
    </w:r>
    <w:bookmarkEnd w:id="330"/>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B3C86F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2D1774"/>
    <w:multiLevelType w:val="hybridMultilevel"/>
    <w:tmpl w:val="E7D6C3FC"/>
    <w:lvl w:ilvl="0" w:tplc="0409000B">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
    <w:nsid w:val="0E0800BD"/>
    <w:multiLevelType w:val="hybridMultilevel"/>
    <w:tmpl w:val="17A8D142"/>
    <w:lvl w:ilvl="0" w:tplc="0409000B">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3">
    <w:nsid w:val="19A457AF"/>
    <w:multiLevelType w:val="hybridMultilevel"/>
    <w:tmpl w:val="B3AE9140"/>
    <w:lvl w:ilvl="0" w:tplc="68143524">
      <w:start w:val="1"/>
      <w:numFmt w:val="bullet"/>
      <w:pStyle w:val="BodyText2"/>
      <w:lvlText w:val=""/>
      <w:lvlJc w:val="left"/>
      <w:pPr>
        <w:tabs>
          <w:tab w:val="num" w:pos="2508"/>
        </w:tabs>
        <w:ind w:left="2508" w:hanging="360"/>
      </w:pPr>
      <w:rPr>
        <w:rFonts w:ascii="Symbol" w:hAnsi="Symbol" w:hint="default"/>
      </w:rPr>
    </w:lvl>
    <w:lvl w:ilvl="1" w:tplc="04090001">
      <w:start w:val="1"/>
      <w:numFmt w:val="bullet"/>
      <w:lvlText w:val=""/>
      <w:lvlJc w:val="left"/>
      <w:pPr>
        <w:tabs>
          <w:tab w:val="num" w:pos="3228"/>
        </w:tabs>
        <w:ind w:left="3228" w:hanging="360"/>
      </w:pPr>
      <w:rPr>
        <w:rFonts w:ascii="Symbol" w:hAnsi="Symbol" w:hint="default"/>
      </w:rPr>
    </w:lvl>
    <w:lvl w:ilvl="2" w:tplc="040C0005">
      <w:start w:val="1"/>
      <w:numFmt w:val="bullet"/>
      <w:lvlText w:val=""/>
      <w:lvlJc w:val="left"/>
      <w:pPr>
        <w:tabs>
          <w:tab w:val="num" w:pos="3948"/>
        </w:tabs>
        <w:ind w:left="3948" w:hanging="360"/>
      </w:pPr>
      <w:rPr>
        <w:rFonts w:ascii="Wingdings" w:hAnsi="Wingdings" w:hint="default"/>
      </w:rPr>
    </w:lvl>
    <w:lvl w:ilvl="3" w:tplc="040C0001" w:tentative="1">
      <w:start w:val="1"/>
      <w:numFmt w:val="bullet"/>
      <w:lvlText w:val=""/>
      <w:lvlJc w:val="left"/>
      <w:pPr>
        <w:tabs>
          <w:tab w:val="num" w:pos="4668"/>
        </w:tabs>
        <w:ind w:left="4668" w:hanging="360"/>
      </w:pPr>
      <w:rPr>
        <w:rFonts w:ascii="Symbol" w:hAnsi="Symbol" w:hint="default"/>
      </w:rPr>
    </w:lvl>
    <w:lvl w:ilvl="4" w:tplc="040C0003" w:tentative="1">
      <w:start w:val="1"/>
      <w:numFmt w:val="bullet"/>
      <w:lvlText w:val="o"/>
      <w:lvlJc w:val="left"/>
      <w:pPr>
        <w:tabs>
          <w:tab w:val="num" w:pos="5388"/>
        </w:tabs>
        <w:ind w:left="5388" w:hanging="360"/>
      </w:pPr>
      <w:rPr>
        <w:rFonts w:ascii="Courier New" w:hAnsi="Courier New" w:cs="Courier New" w:hint="default"/>
      </w:rPr>
    </w:lvl>
    <w:lvl w:ilvl="5" w:tplc="040C0005" w:tentative="1">
      <w:start w:val="1"/>
      <w:numFmt w:val="bullet"/>
      <w:lvlText w:val=""/>
      <w:lvlJc w:val="left"/>
      <w:pPr>
        <w:tabs>
          <w:tab w:val="num" w:pos="6108"/>
        </w:tabs>
        <w:ind w:left="6108" w:hanging="360"/>
      </w:pPr>
      <w:rPr>
        <w:rFonts w:ascii="Wingdings" w:hAnsi="Wingdings" w:hint="default"/>
      </w:rPr>
    </w:lvl>
    <w:lvl w:ilvl="6" w:tplc="040C0001" w:tentative="1">
      <w:start w:val="1"/>
      <w:numFmt w:val="bullet"/>
      <w:lvlText w:val=""/>
      <w:lvlJc w:val="left"/>
      <w:pPr>
        <w:tabs>
          <w:tab w:val="num" w:pos="6828"/>
        </w:tabs>
        <w:ind w:left="6828" w:hanging="360"/>
      </w:pPr>
      <w:rPr>
        <w:rFonts w:ascii="Symbol" w:hAnsi="Symbol" w:hint="default"/>
      </w:rPr>
    </w:lvl>
    <w:lvl w:ilvl="7" w:tplc="040C0003" w:tentative="1">
      <w:start w:val="1"/>
      <w:numFmt w:val="bullet"/>
      <w:lvlText w:val="o"/>
      <w:lvlJc w:val="left"/>
      <w:pPr>
        <w:tabs>
          <w:tab w:val="num" w:pos="7548"/>
        </w:tabs>
        <w:ind w:left="7548" w:hanging="360"/>
      </w:pPr>
      <w:rPr>
        <w:rFonts w:ascii="Courier New" w:hAnsi="Courier New" w:cs="Courier New" w:hint="default"/>
      </w:rPr>
    </w:lvl>
    <w:lvl w:ilvl="8" w:tplc="040C0005" w:tentative="1">
      <w:start w:val="1"/>
      <w:numFmt w:val="bullet"/>
      <w:lvlText w:val=""/>
      <w:lvlJc w:val="left"/>
      <w:pPr>
        <w:tabs>
          <w:tab w:val="num" w:pos="8268"/>
        </w:tabs>
        <w:ind w:left="8268" w:hanging="360"/>
      </w:pPr>
      <w:rPr>
        <w:rFonts w:ascii="Wingdings" w:hAnsi="Wingdings" w:hint="default"/>
      </w:rPr>
    </w:lvl>
  </w:abstractNum>
  <w:abstractNum w:abstractNumId="4">
    <w:nsid w:val="2A3B49CA"/>
    <w:multiLevelType w:val="hybridMultilevel"/>
    <w:tmpl w:val="164E07E8"/>
    <w:lvl w:ilvl="0" w:tplc="04090001">
      <w:start w:val="1"/>
      <w:numFmt w:val="bullet"/>
      <w:lvlText w:val=""/>
      <w:lvlJc w:val="left"/>
      <w:pPr>
        <w:tabs>
          <w:tab w:val="num" w:pos="1077"/>
        </w:tabs>
        <w:ind w:left="107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5">
    <w:nsid w:val="328A03B8"/>
    <w:multiLevelType w:val="hybridMultilevel"/>
    <w:tmpl w:val="9A122FAC"/>
    <w:lvl w:ilvl="0" w:tplc="3536DD1E">
      <w:start w:val="1"/>
      <w:numFmt w:val="bullet"/>
      <w:pStyle w:val="BodyText3"/>
      <w:lvlText w:val="o"/>
      <w:lvlJc w:val="left"/>
      <w:pPr>
        <w:tabs>
          <w:tab w:val="num" w:pos="3138"/>
        </w:tabs>
        <w:ind w:left="3138" w:hanging="360"/>
      </w:pPr>
      <w:rPr>
        <w:rFonts w:ascii="Courier New" w:hAnsi="Courier New" w:cs="Courier New" w:hint="default"/>
      </w:rPr>
    </w:lvl>
    <w:lvl w:ilvl="1" w:tplc="040C0003" w:tentative="1">
      <w:start w:val="1"/>
      <w:numFmt w:val="bullet"/>
      <w:lvlText w:val="o"/>
      <w:lvlJc w:val="left"/>
      <w:pPr>
        <w:tabs>
          <w:tab w:val="num" w:pos="3858"/>
        </w:tabs>
        <w:ind w:left="3858" w:hanging="360"/>
      </w:pPr>
      <w:rPr>
        <w:rFonts w:ascii="Courier New" w:hAnsi="Courier New" w:cs="Courier New" w:hint="default"/>
      </w:rPr>
    </w:lvl>
    <w:lvl w:ilvl="2" w:tplc="040C0005" w:tentative="1">
      <w:start w:val="1"/>
      <w:numFmt w:val="bullet"/>
      <w:lvlText w:val=""/>
      <w:lvlJc w:val="left"/>
      <w:pPr>
        <w:tabs>
          <w:tab w:val="num" w:pos="4578"/>
        </w:tabs>
        <w:ind w:left="4578" w:hanging="360"/>
      </w:pPr>
      <w:rPr>
        <w:rFonts w:ascii="Wingdings" w:hAnsi="Wingdings" w:hint="default"/>
      </w:rPr>
    </w:lvl>
    <w:lvl w:ilvl="3" w:tplc="040C0001" w:tentative="1">
      <w:start w:val="1"/>
      <w:numFmt w:val="bullet"/>
      <w:lvlText w:val=""/>
      <w:lvlJc w:val="left"/>
      <w:pPr>
        <w:tabs>
          <w:tab w:val="num" w:pos="5298"/>
        </w:tabs>
        <w:ind w:left="5298" w:hanging="360"/>
      </w:pPr>
      <w:rPr>
        <w:rFonts w:ascii="Symbol" w:hAnsi="Symbol" w:hint="default"/>
      </w:rPr>
    </w:lvl>
    <w:lvl w:ilvl="4" w:tplc="040C0003" w:tentative="1">
      <w:start w:val="1"/>
      <w:numFmt w:val="bullet"/>
      <w:lvlText w:val="o"/>
      <w:lvlJc w:val="left"/>
      <w:pPr>
        <w:tabs>
          <w:tab w:val="num" w:pos="6018"/>
        </w:tabs>
        <w:ind w:left="6018" w:hanging="360"/>
      </w:pPr>
      <w:rPr>
        <w:rFonts w:ascii="Courier New" w:hAnsi="Courier New" w:cs="Courier New" w:hint="default"/>
      </w:rPr>
    </w:lvl>
    <w:lvl w:ilvl="5" w:tplc="040C0005" w:tentative="1">
      <w:start w:val="1"/>
      <w:numFmt w:val="bullet"/>
      <w:lvlText w:val=""/>
      <w:lvlJc w:val="left"/>
      <w:pPr>
        <w:tabs>
          <w:tab w:val="num" w:pos="6738"/>
        </w:tabs>
        <w:ind w:left="6738" w:hanging="360"/>
      </w:pPr>
      <w:rPr>
        <w:rFonts w:ascii="Wingdings" w:hAnsi="Wingdings" w:hint="default"/>
      </w:rPr>
    </w:lvl>
    <w:lvl w:ilvl="6" w:tplc="040C0001" w:tentative="1">
      <w:start w:val="1"/>
      <w:numFmt w:val="bullet"/>
      <w:lvlText w:val=""/>
      <w:lvlJc w:val="left"/>
      <w:pPr>
        <w:tabs>
          <w:tab w:val="num" w:pos="7458"/>
        </w:tabs>
        <w:ind w:left="7458" w:hanging="360"/>
      </w:pPr>
      <w:rPr>
        <w:rFonts w:ascii="Symbol" w:hAnsi="Symbol" w:hint="default"/>
      </w:rPr>
    </w:lvl>
    <w:lvl w:ilvl="7" w:tplc="040C0003" w:tentative="1">
      <w:start w:val="1"/>
      <w:numFmt w:val="bullet"/>
      <w:lvlText w:val="o"/>
      <w:lvlJc w:val="left"/>
      <w:pPr>
        <w:tabs>
          <w:tab w:val="num" w:pos="8178"/>
        </w:tabs>
        <w:ind w:left="8178" w:hanging="360"/>
      </w:pPr>
      <w:rPr>
        <w:rFonts w:ascii="Courier New" w:hAnsi="Courier New" w:cs="Courier New" w:hint="default"/>
      </w:rPr>
    </w:lvl>
    <w:lvl w:ilvl="8" w:tplc="040C0005" w:tentative="1">
      <w:start w:val="1"/>
      <w:numFmt w:val="bullet"/>
      <w:lvlText w:val=""/>
      <w:lvlJc w:val="left"/>
      <w:pPr>
        <w:tabs>
          <w:tab w:val="num" w:pos="8898"/>
        </w:tabs>
        <w:ind w:left="8898" w:hanging="360"/>
      </w:pPr>
      <w:rPr>
        <w:rFonts w:ascii="Wingdings" w:hAnsi="Wingdings" w:hint="default"/>
      </w:rPr>
    </w:lvl>
  </w:abstractNum>
  <w:abstractNum w:abstractNumId="6">
    <w:nsid w:val="63741A5C"/>
    <w:multiLevelType w:val="hybridMultilevel"/>
    <w:tmpl w:val="8670E09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674344FE"/>
    <w:multiLevelType w:val="multilevel"/>
    <w:tmpl w:val="218C56FA"/>
    <w:lvl w:ilvl="0">
      <w:start w:val="1"/>
      <w:numFmt w:val="decimal"/>
      <w:pStyle w:val="Heading1"/>
      <w:lvlText w:val="%1"/>
      <w:lvlJc w:val="left"/>
      <w:pPr>
        <w:tabs>
          <w:tab w:val="num" w:pos="432"/>
        </w:tabs>
        <w:ind w:left="432"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580"/>
        </w:tabs>
        <w:ind w:left="1580"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7"/>
  </w:num>
  <w:num w:numId="2">
    <w:abstractNumId w:val="3"/>
  </w:num>
  <w:num w:numId="3">
    <w:abstractNumId w:val="5"/>
  </w:num>
  <w:num w:numId="4">
    <w:abstractNumId w:val="1"/>
  </w:num>
  <w:num w:numId="5">
    <w:abstractNumId w:val="2"/>
  </w:num>
  <w:num w:numId="6">
    <w:abstractNumId w:val="4"/>
  </w:num>
  <w:num w:numId="7">
    <w:abstractNumId w:val="6"/>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embedSystemFonts/>
  <w:activeWritingStyle w:appName="MSWord" w:lang="en-GB" w:vendorID="8" w:dllVersion="513"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374A2"/>
    <w:rsid w:val="00006598"/>
    <w:rsid w:val="000435DE"/>
    <w:rsid w:val="00056793"/>
    <w:rsid w:val="000800FC"/>
    <w:rsid w:val="000C21A3"/>
    <w:rsid w:val="000D6DD7"/>
    <w:rsid w:val="000F662F"/>
    <w:rsid w:val="00105D5C"/>
    <w:rsid w:val="00111494"/>
    <w:rsid w:val="001334C9"/>
    <w:rsid w:val="001A6F8F"/>
    <w:rsid w:val="001D531B"/>
    <w:rsid w:val="001E21C7"/>
    <w:rsid w:val="001E4379"/>
    <w:rsid w:val="001F6FD1"/>
    <w:rsid w:val="00216CA0"/>
    <w:rsid w:val="0024606B"/>
    <w:rsid w:val="002515F3"/>
    <w:rsid w:val="002635AE"/>
    <w:rsid w:val="002658FC"/>
    <w:rsid w:val="002C56F0"/>
    <w:rsid w:val="002D2142"/>
    <w:rsid w:val="002F0A27"/>
    <w:rsid w:val="00311027"/>
    <w:rsid w:val="00334838"/>
    <w:rsid w:val="003A4569"/>
    <w:rsid w:val="0040005A"/>
    <w:rsid w:val="004374A2"/>
    <w:rsid w:val="00454890"/>
    <w:rsid w:val="00461846"/>
    <w:rsid w:val="00480029"/>
    <w:rsid w:val="00486F27"/>
    <w:rsid w:val="004C7E4E"/>
    <w:rsid w:val="004F7D3F"/>
    <w:rsid w:val="00507A0A"/>
    <w:rsid w:val="005556DA"/>
    <w:rsid w:val="00555FC9"/>
    <w:rsid w:val="0056435D"/>
    <w:rsid w:val="00581165"/>
    <w:rsid w:val="00584BC5"/>
    <w:rsid w:val="005B3871"/>
    <w:rsid w:val="00600A3E"/>
    <w:rsid w:val="00615185"/>
    <w:rsid w:val="00684E60"/>
    <w:rsid w:val="00687F71"/>
    <w:rsid w:val="007F246B"/>
    <w:rsid w:val="0084721B"/>
    <w:rsid w:val="00865F3A"/>
    <w:rsid w:val="00894DB0"/>
    <w:rsid w:val="00895669"/>
    <w:rsid w:val="008C57AA"/>
    <w:rsid w:val="008D12E1"/>
    <w:rsid w:val="008E3C46"/>
    <w:rsid w:val="00973FBB"/>
    <w:rsid w:val="00980ED0"/>
    <w:rsid w:val="009E7BFD"/>
    <w:rsid w:val="00A51D22"/>
    <w:rsid w:val="00A918A3"/>
    <w:rsid w:val="00AD42C2"/>
    <w:rsid w:val="00AF74E0"/>
    <w:rsid w:val="00B02886"/>
    <w:rsid w:val="00B21B6B"/>
    <w:rsid w:val="00B66D2C"/>
    <w:rsid w:val="00B81A7A"/>
    <w:rsid w:val="00B96D15"/>
    <w:rsid w:val="00BF2B38"/>
    <w:rsid w:val="00CB1A48"/>
    <w:rsid w:val="00D671FC"/>
    <w:rsid w:val="00DC63BB"/>
    <w:rsid w:val="00DF6A4B"/>
    <w:rsid w:val="00E153D7"/>
    <w:rsid w:val="00E3299B"/>
    <w:rsid w:val="00E414C8"/>
    <w:rsid w:val="00F02AED"/>
    <w:rsid w:val="00F2082A"/>
    <w:rsid w:val="00F4158B"/>
    <w:rsid w:val="00FB0D9D"/>
    <w:rsid w:val="00FD79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ocId w14:val="54CA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A4B"/>
    <w:rPr>
      <w:lang w:val="en-GB" w:eastAsia="fr-FR"/>
    </w:rPr>
  </w:style>
  <w:style w:type="paragraph" w:styleId="Heading1">
    <w:name w:val="heading 1"/>
    <w:basedOn w:val="Normal"/>
    <w:next w:val="Normal"/>
    <w:qFormat/>
    <w:rsid w:val="002D2142"/>
    <w:pPr>
      <w:keepNext/>
      <w:numPr>
        <w:numId w:val="1"/>
      </w:numPr>
      <w:spacing w:before="240" w:after="120"/>
      <w:outlineLvl w:val="0"/>
    </w:pPr>
    <w:rPr>
      <w:rFonts w:ascii="Arial" w:hAnsi="Arial"/>
      <w:b/>
      <w:sz w:val="28"/>
      <w:u w:val="single"/>
    </w:rPr>
  </w:style>
  <w:style w:type="paragraph" w:styleId="Heading2">
    <w:name w:val="heading 2"/>
    <w:basedOn w:val="Normal"/>
    <w:next w:val="Normal"/>
    <w:qFormat/>
    <w:rsid w:val="002D2142"/>
    <w:pPr>
      <w:keepNext/>
      <w:numPr>
        <w:ilvl w:val="1"/>
        <w:numId w:val="1"/>
      </w:numPr>
      <w:spacing w:before="240" w:after="60"/>
      <w:outlineLvl w:val="1"/>
    </w:pPr>
    <w:rPr>
      <w:rFonts w:ascii="Arial" w:hAnsi="Arial"/>
      <w:b/>
      <w:i/>
      <w:sz w:val="28"/>
    </w:rPr>
  </w:style>
  <w:style w:type="paragraph" w:styleId="Heading3">
    <w:name w:val="heading 3"/>
    <w:basedOn w:val="Normal"/>
    <w:next w:val="Normal"/>
    <w:qFormat/>
    <w:rsid w:val="002D2142"/>
    <w:pPr>
      <w:keepNext/>
      <w:numPr>
        <w:ilvl w:val="2"/>
        <w:numId w:val="1"/>
      </w:numPr>
      <w:spacing w:before="240" w:after="60"/>
      <w:outlineLvl w:val="2"/>
    </w:pPr>
    <w:rPr>
      <w:rFonts w:ascii="Arial" w:hAnsi="Arial"/>
      <w:sz w:val="24"/>
    </w:rPr>
  </w:style>
  <w:style w:type="paragraph" w:styleId="Heading4">
    <w:name w:val="heading 4"/>
    <w:basedOn w:val="Normal"/>
    <w:next w:val="Normal"/>
    <w:qFormat/>
    <w:rsid w:val="002D2142"/>
    <w:pPr>
      <w:keepNext/>
      <w:numPr>
        <w:ilvl w:val="3"/>
        <w:numId w:val="1"/>
      </w:numPr>
      <w:autoSpaceDE w:val="0"/>
      <w:autoSpaceDN w:val="0"/>
      <w:adjustRightInd w:val="0"/>
      <w:outlineLvl w:val="3"/>
    </w:pPr>
    <w:rPr>
      <w:rFonts w:ascii="Arial" w:hAnsi="Arial"/>
      <w:sz w:val="40"/>
      <w:lang w:val="en-US" w:eastAsia="en-US"/>
    </w:rPr>
  </w:style>
  <w:style w:type="paragraph" w:styleId="Heading5">
    <w:name w:val="heading 5"/>
    <w:basedOn w:val="Normal"/>
    <w:next w:val="Normal"/>
    <w:qFormat/>
    <w:rsid w:val="002D2142"/>
    <w:pPr>
      <w:keepNext/>
      <w:numPr>
        <w:ilvl w:val="4"/>
        <w:numId w:val="1"/>
      </w:numPr>
      <w:autoSpaceDE w:val="0"/>
      <w:autoSpaceDN w:val="0"/>
      <w:adjustRightInd w:val="0"/>
      <w:jc w:val="center"/>
      <w:outlineLvl w:val="4"/>
    </w:pPr>
    <w:rPr>
      <w:rFonts w:ascii="Arial" w:hAnsi="Arial" w:cs="Arial"/>
      <w:b/>
      <w:bCs/>
      <w:color w:val="000000"/>
      <w:sz w:val="28"/>
      <w:lang w:val="en-US" w:eastAsia="en-US"/>
    </w:rPr>
  </w:style>
  <w:style w:type="paragraph" w:styleId="Heading6">
    <w:name w:val="heading 6"/>
    <w:basedOn w:val="Normal"/>
    <w:next w:val="Normal"/>
    <w:qFormat/>
    <w:rsid w:val="002D2142"/>
    <w:pPr>
      <w:numPr>
        <w:ilvl w:val="5"/>
        <w:numId w:val="1"/>
      </w:numPr>
      <w:spacing w:before="240" w:after="60"/>
      <w:outlineLvl w:val="5"/>
    </w:pPr>
    <w:rPr>
      <w:b/>
      <w:bCs/>
      <w:sz w:val="22"/>
      <w:szCs w:val="22"/>
      <w:lang w:val="fr-FR" w:eastAsia="en-US"/>
    </w:rPr>
  </w:style>
  <w:style w:type="paragraph" w:styleId="Heading7">
    <w:name w:val="heading 7"/>
    <w:basedOn w:val="Normal"/>
    <w:next w:val="Normal"/>
    <w:qFormat/>
    <w:rsid w:val="002D2142"/>
    <w:pPr>
      <w:numPr>
        <w:ilvl w:val="6"/>
        <w:numId w:val="1"/>
      </w:numPr>
      <w:spacing w:before="240" w:after="60"/>
      <w:outlineLvl w:val="6"/>
    </w:pPr>
    <w:rPr>
      <w:sz w:val="24"/>
      <w:szCs w:val="24"/>
      <w:lang w:val="fr-FR" w:eastAsia="en-US"/>
    </w:rPr>
  </w:style>
  <w:style w:type="paragraph" w:styleId="Heading8">
    <w:name w:val="heading 8"/>
    <w:basedOn w:val="Normal"/>
    <w:next w:val="Normal"/>
    <w:qFormat/>
    <w:rsid w:val="002D2142"/>
    <w:pPr>
      <w:numPr>
        <w:ilvl w:val="7"/>
        <w:numId w:val="1"/>
      </w:numPr>
      <w:spacing w:before="240" w:after="60"/>
      <w:outlineLvl w:val="7"/>
    </w:pPr>
    <w:rPr>
      <w:i/>
      <w:iCs/>
      <w:sz w:val="24"/>
      <w:szCs w:val="24"/>
      <w:lang w:val="fr-FR" w:eastAsia="en-US"/>
    </w:rPr>
  </w:style>
  <w:style w:type="paragraph" w:styleId="Heading9">
    <w:name w:val="heading 9"/>
    <w:basedOn w:val="Normal"/>
    <w:next w:val="Normal"/>
    <w:qFormat/>
    <w:rsid w:val="002D2142"/>
    <w:pPr>
      <w:numPr>
        <w:ilvl w:val="8"/>
        <w:numId w:val="1"/>
      </w:numPr>
      <w:spacing w:before="240" w:after="60"/>
      <w:outlineLvl w:val="8"/>
    </w:pPr>
    <w:rPr>
      <w:rFonts w:ascii="Arial" w:hAnsi="Arial" w:cs="Arial"/>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80ED0"/>
    <w:pPr>
      <w:spacing w:after="120"/>
    </w:pPr>
    <w:rPr>
      <w:sz w:val="24"/>
      <w:szCs w:val="24"/>
    </w:rPr>
  </w:style>
  <w:style w:type="character" w:styleId="Hyperlink">
    <w:name w:val="Hyperlink"/>
    <w:rsid w:val="00DF6A4B"/>
    <w:rPr>
      <w:color w:val="0000FF"/>
      <w:u w:val="single"/>
    </w:rPr>
  </w:style>
  <w:style w:type="paragraph" w:styleId="BodyText2">
    <w:name w:val="Body Text 2"/>
    <w:basedOn w:val="Normal"/>
    <w:rsid w:val="000435DE"/>
    <w:pPr>
      <w:numPr>
        <w:numId w:val="2"/>
      </w:numPr>
      <w:spacing w:after="120"/>
      <w:ind w:left="714" w:hanging="357"/>
    </w:pPr>
    <w:rPr>
      <w:snapToGrid w:val="0"/>
      <w:color w:val="000000"/>
      <w:sz w:val="24"/>
      <w:lang w:eastAsia="en-US"/>
    </w:rPr>
  </w:style>
  <w:style w:type="paragraph" w:styleId="Title">
    <w:name w:val="Title"/>
    <w:basedOn w:val="Normal"/>
    <w:qFormat/>
    <w:rsid w:val="00216CA0"/>
    <w:pPr>
      <w:widowControl w:val="0"/>
      <w:spacing w:before="240" w:after="60"/>
      <w:jc w:val="center"/>
    </w:pPr>
    <w:rPr>
      <w:rFonts w:ascii="Arial" w:hAnsi="Arial"/>
      <w:b/>
      <w:kern w:val="28"/>
      <w:sz w:val="32"/>
      <w:lang w:val="nl-NL" w:eastAsia="en-US"/>
    </w:rPr>
  </w:style>
  <w:style w:type="paragraph" w:styleId="Subtitle">
    <w:name w:val="Subtitle"/>
    <w:basedOn w:val="Normal"/>
    <w:qFormat/>
    <w:rsid w:val="00DF6A4B"/>
    <w:pPr>
      <w:widowControl w:val="0"/>
      <w:spacing w:after="60"/>
      <w:jc w:val="center"/>
    </w:pPr>
    <w:rPr>
      <w:rFonts w:ascii="Arial" w:hAnsi="Arial"/>
      <w:sz w:val="24"/>
      <w:lang w:val="nl-NL" w:eastAsia="en-US"/>
    </w:rPr>
  </w:style>
  <w:style w:type="paragraph" w:styleId="BodyTextIndent">
    <w:name w:val="Body Text Indent"/>
    <w:basedOn w:val="Normal"/>
    <w:rsid w:val="00DF6A4B"/>
    <w:pPr>
      <w:widowControl w:val="0"/>
      <w:spacing w:after="120"/>
      <w:ind w:left="283"/>
    </w:pPr>
    <w:rPr>
      <w:rFonts w:ascii="Arial" w:hAnsi="Arial"/>
      <w:lang w:val="nl-NL" w:eastAsia="en-US"/>
    </w:rPr>
  </w:style>
  <w:style w:type="paragraph" w:styleId="List2">
    <w:name w:val="List 2"/>
    <w:basedOn w:val="Normal"/>
    <w:rsid w:val="00DF6A4B"/>
    <w:pPr>
      <w:widowControl w:val="0"/>
      <w:ind w:left="566" w:hanging="283"/>
    </w:pPr>
    <w:rPr>
      <w:rFonts w:ascii="Arial" w:hAnsi="Arial"/>
      <w:lang w:val="nl-NL" w:eastAsia="en-US"/>
    </w:rPr>
  </w:style>
  <w:style w:type="paragraph" w:styleId="List">
    <w:name w:val="List"/>
    <w:basedOn w:val="Normal"/>
    <w:rsid w:val="00DF6A4B"/>
    <w:pPr>
      <w:widowControl w:val="0"/>
      <w:ind w:left="283" w:hanging="283"/>
    </w:pPr>
    <w:rPr>
      <w:rFonts w:ascii="Arial" w:hAnsi="Arial"/>
      <w:lang w:val="nl-NL" w:eastAsia="en-US"/>
    </w:rPr>
  </w:style>
  <w:style w:type="paragraph" w:styleId="List3">
    <w:name w:val="List 3"/>
    <w:basedOn w:val="Normal"/>
    <w:rsid w:val="00DF6A4B"/>
    <w:pPr>
      <w:widowControl w:val="0"/>
      <w:ind w:left="849" w:hanging="283"/>
    </w:pPr>
    <w:rPr>
      <w:rFonts w:ascii="Arial" w:hAnsi="Arial"/>
      <w:lang w:val="nl-NL" w:eastAsia="en-US"/>
    </w:rPr>
  </w:style>
  <w:style w:type="paragraph" w:styleId="List4">
    <w:name w:val="List 4"/>
    <w:basedOn w:val="Normal"/>
    <w:rsid w:val="00DF6A4B"/>
    <w:pPr>
      <w:widowControl w:val="0"/>
      <w:ind w:left="1132" w:hanging="283"/>
    </w:pPr>
    <w:rPr>
      <w:rFonts w:ascii="Arial" w:hAnsi="Arial"/>
      <w:lang w:val="nl-NL" w:eastAsia="en-US"/>
    </w:rPr>
  </w:style>
  <w:style w:type="paragraph" w:styleId="ListContinue3">
    <w:name w:val="List Continue 3"/>
    <w:basedOn w:val="Normal"/>
    <w:rsid w:val="00DF6A4B"/>
    <w:pPr>
      <w:widowControl w:val="0"/>
      <w:spacing w:after="120"/>
      <w:ind w:left="849"/>
    </w:pPr>
    <w:rPr>
      <w:rFonts w:ascii="Arial" w:hAnsi="Arial"/>
      <w:lang w:val="nl-NL" w:eastAsia="en-US"/>
    </w:rPr>
  </w:style>
  <w:style w:type="paragraph" w:styleId="List5">
    <w:name w:val="List 5"/>
    <w:basedOn w:val="Normal"/>
    <w:rsid w:val="00DF6A4B"/>
    <w:pPr>
      <w:widowControl w:val="0"/>
      <w:ind w:left="1415" w:hanging="283"/>
    </w:pPr>
    <w:rPr>
      <w:rFonts w:ascii="Arial" w:hAnsi="Arial"/>
      <w:lang w:val="nl-NL" w:eastAsia="en-US"/>
    </w:rPr>
  </w:style>
  <w:style w:type="paragraph" w:styleId="ListContinue4">
    <w:name w:val="List Continue 4"/>
    <w:basedOn w:val="Normal"/>
    <w:rsid w:val="00DF6A4B"/>
    <w:pPr>
      <w:widowControl w:val="0"/>
      <w:spacing w:after="120"/>
      <w:ind w:left="1132"/>
    </w:pPr>
    <w:rPr>
      <w:rFonts w:ascii="Arial" w:hAnsi="Arial"/>
      <w:lang w:val="nl-NL" w:eastAsia="en-US"/>
    </w:rPr>
  </w:style>
  <w:style w:type="paragraph" w:styleId="ListContinue5">
    <w:name w:val="List Continue 5"/>
    <w:basedOn w:val="Normal"/>
    <w:rsid w:val="00DF6A4B"/>
    <w:pPr>
      <w:widowControl w:val="0"/>
      <w:spacing w:after="120"/>
      <w:ind w:left="1415"/>
    </w:pPr>
    <w:rPr>
      <w:rFonts w:ascii="Arial" w:hAnsi="Arial"/>
      <w:lang w:val="nl-NL" w:eastAsia="en-US"/>
    </w:rPr>
  </w:style>
  <w:style w:type="paragraph" w:styleId="Footer">
    <w:name w:val="footer"/>
    <w:basedOn w:val="Normal"/>
    <w:rsid w:val="00DF6A4B"/>
    <w:pPr>
      <w:tabs>
        <w:tab w:val="center" w:pos="4153"/>
        <w:tab w:val="right" w:pos="8306"/>
      </w:tabs>
    </w:pPr>
  </w:style>
  <w:style w:type="character" w:styleId="PageNumber">
    <w:name w:val="page number"/>
    <w:basedOn w:val="DefaultParagraphFont"/>
    <w:rsid w:val="00DF6A4B"/>
  </w:style>
  <w:style w:type="paragraph" w:styleId="TOC1">
    <w:name w:val="toc 1"/>
    <w:basedOn w:val="Normal"/>
    <w:next w:val="Normal"/>
    <w:autoRedefine/>
    <w:semiHidden/>
    <w:rsid w:val="00DF6A4B"/>
    <w:pPr>
      <w:spacing w:before="360"/>
    </w:pPr>
    <w:rPr>
      <w:rFonts w:ascii="Arial" w:hAnsi="Arial" w:cs="Arial"/>
      <w:b/>
      <w:bCs/>
      <w:caps/>
      <w:sz w:val="24"/>
      <w:szCs w:val="24"/>
    </w:rPr>
  </w:style>
  <w:style w:type="paragraph" w:styleId="TOC2">
    <w:name w:val="toc 2"/>
    <w:basedOn w:val="Normal"/>
    <w:next w:val="Normal"/>
    <w:autoRedefine/>
    <w:semiHidden/>
    <w:rsid w:val="00DF6A4B"/>
    <w:pPr>
      <w:spacing w:before="240"/>
    </w:pPr>
    <w:rPr>
      <w:b/>
      <w:bCs/>
    </w:rPr>
  </w:style>
  <w:style w:type="paragraph" w:styleId="TOC3">
    <w:name w:val="toc 3"/>
    <w:basedOn w:val="Normal"/>
    <w:next w:val="Normal"/>
    <w:autoRedefine/>
    <w:semiHidden/>
    <w:rsid w:val="00DF6A4B"/>
    <w:pPr>
      <w:ind w:left="200"/>
    </w:pPr>
  </w:style>
  <w:style w:type="paragraph" w:styleId="TOC4">
    <w:name w:val="toc 4"/>
    <w:basedOn w:val="Normal"/>
    <w:next w:val="Normal"/>
    <w:autoRedefine/>
    <w:semiHidden/>
    <w:rsid w:val="00DF6A4B"/>
    <w:pPr>
      <w:ind w:left="400"/>
    </w:pPr>
  </w:style>
  <w:style w:type="paragraph" w:styleId="TOC5">
    <w:name w:val="toc 5"/>
    <w:basedOn w:val="Normal"/>
    <w:next w:val="Normal"/>
    <w:autoRedefine/>
    <w:semiHidden/>
    <w:rsid w:val="00DF6A4B"/>
    <w:pPr>
      <w:ind w:left="600"/>
    </w:pPr>
  </w:style>
  <w:style w:type="paragraph" w:styleId="TOC6">
    <w:name w:val="toc 6"/>
    <w:basedOn w:val="Normal"/>
    <w:next w:val="Normal"/>
    <w:autoRedefine/>
    <w:semiHidden/>
    <w:rsid w:val="00DF6A4B"/>
    <w:pPr>
      <w:ind w:left="800"/>
    </w:pPr>
  </w:style>
  <w:style w:type="paragraph" w:styleId="TOC7">
    <w:name w:val="toc 7"/>
    <w:basedOn w:val="Normal"/>
    <w:next w:val="Normal"/>
    <w:autoRedefine/>
    <w:semiHidden/>
    <w:rsid w:val="00DF6A4B"/>
    <w:pPr>
      <w:ind w:left="1000"/>
    </w:pPr>
  </w:style>
  <w:style w:type="paragraph" w:styleId="TOC8">
    <w:name w:val="toc 8"/>
    <w:basedOn w:val="Normal"/>
    <w:next w:val="Normal"/>
    <w:autoRedefine/>
    <w:semiHidden/>
    <w:rsid w:val="00DF6A4B"/>
    <w:pPr>
      <w:ind w:left="1200"/>
    </w:pPr>
  </w:style>
  <w:style w:type="paragraph" w:styleId="TOC9">
    <w:name w:val="toc 9"/>
    <w:basedOn w:val="Normal"/>
    <w:next w:val="Normal"/>
    <w:autoRedefine/>
    <w:semiHidden/>
    <w:rsid w:val="00DF6A4B"/>
    <w:pPr>
      <w:ind w:left="1400"/>
    </w:pPr>
  </w:style>
  <w:style w:type="paragraph" w:customStyle="1" w:styleId="Header1">
    <w:name w:val="Header1"/>
    <w:basedOn w:val="Normal"/>
    <w:rsid w:val="00DF6A4B"/>
    <w:pPr>
      <w:tabs>
        <w:tab w:val="center" w:pos="4153"/>
        <w:tab w:val="right" w:pos="8306"/>
      </w:tabs>
    </w:pPr>
  </w:style>
  <w:style w:type="paragraph" w:styleId="BlockText">
    <w:name w:val="Block Text"/>
    <w:basedOn w:val="Normal"/>
    <w:rsid w:val="00DF6A4B"/>
    <w:pPr>
      <w:ind w:left="1416" w:right="-2"/>
      <w:jc w:val="both"/>
    </w:pPr>
    <w:rPr>
      <w:rFonts w:ascii="Arial" w:hAnsi="Arial"/>
      <w:sz w:val="22"/>
      <w:lang w:val="fr-FR"/>
    </w:rPr>
  </w:style>
  <w:style w:type="paragraph" w:customStyle="1" w:styleId="StyleBodyTextLeft">
    <w:name w:val="Style Body Text + Left"/>
    <w:basedOn w:val="BodyText"/>
    <w:rsid w:val="00A51D22"/>
  </w:style>
  <w:style w:type="paragraph" w:styleId="BodyText3">
    <w:name w:val="Body Text 3"/>
    <w:basedOn w:val="Normal"/>
    <w:rsid w:val="000435DE"/>
    <w:pPr>
      <w:numPr>
        <w:numId w:val="3"/>
      </w:numPr>
      <w:spacing w:after="120"/>
      <w:ind w:left="2415" w:hanging="357"/>
    </w:pPr>
    <w:rPr>
      <w:sz w:val="22"/>
      <w:szCs w:val="16"/>
    </w:rPr>
  </w:style>
  <w:style w:type="numbering" w:styleId="1ai">
    <w:name w:val="Outline List 1"/>
    <w:basedOn w:val="NoList"/>
    <w:rsid w:val="008C57AA"/>
  </w:style>
  <w:style w:type="numbering" w:styleId="ArticleSection">
    <w:name w:val="Outline List 3"/>
    <w:basedOn w:val="NoList"/>
    <w:rsid w:val="00507A0A"/>
  </w:style>
  <w:style w:type="paragraph" w:customStyle="1" w:styleId="StyleBodyTextArial14ptBold">
    <w:name w:val="Style Body Text + Arial 14 pt Bold"/>
    <w:basedOn w:val="BodyText"/>
    <w:rsid w:val="00216CA0"/>
    <w:rPr>
      <w:rFonts w:ascii="Arial" w:hAnsi="Arial"/>
      <w:b/>
      <w:bCs/>
      <w:sz w:val="28"/>
    </w:rPr>
  </w:style>
  <w:style w:type="paragraph" w:styleId="Header">
    <w:name w:val="header"/>
    <w:basedOn w:val="Normal"/>
    <w:link w:val="HeaderChar"/>
    <w:uiPriority w:val="99"/>
    <w:rsid w:val="0024606B"/>
    <w:pPr>
      <w:tabs>
        <w:tab w:val="center" w:pos="4536"/>
        <w:tab w:val="right" w:pos="9072"/>
      </w:tabs>
    </w:pPr>
  </w:style>
  <w:style w:type="character" w:customStyle="1" w:styleId="HeaderChar">
    <w:name w:val="Header Char"/>
    <w:basedOn w:val="DefaultParagraphFont"/>
    <w:link w:val="Header"/>
    <w:uiPriority w:val="99"/>
    <w:rsid w:val="00D671FC"/>
    <w:rPr>
      <w:lang w:val="en-GB" w:eastAsia="fr-FR"/>
    </w:rPr>
  </w:style>
  <w:style w:type="paragraph" w:styleId="BalloonText">
    <w:name w:val="Balloon Text"/>
    <w:basedOn w:val="Normal"/>
    <w:link w:val="BalloonTextChar"/>
    <w:uiPriority w:val="99"/>
    <w:semiHidden/>
    <w:unhideWhenUsed/>
    <w:rsid w:val="00D671FC"/>
    <w:rPr>
      <w:rFonts w:ascii="Tahoma" w:hAnsi="Tahoma" w:cs="Tahoma"/>
      <w:sz w:val="16"/>
      <w:szCs w:val="16"/>
    </w:rPr>
  </w:style>
  <w:style w:type="character" w:customStyle="1" w:styleId="BalloonTextChar">
    <w:name w:val="Balloon Text Char"/>
    <w:basedOn w:val="DefaultParagraphFont"/>
    <w:link w:val="BalloonText"/>
    <w:uiPriority w:val="99"/>
    <w:semiHidden/>
    <w:rsid w:val="00D671FC"/>
    <w:rPr>
      <w:rFonts w:ascii="Tahoma" w:hAnsi="Tahoma" w:cs="Tahoma"/>
      <w:sz w:val="16"/>
      <w:szCs w:val="16"/>
      <w:lang w:val="en-GB" w:eastAsia="fr-FR"/>
    </w:rPr>
  </w:style>
  <w:style w:type="character" w:styleId="CommentReference">
    <w:name w:val="annotation reference"/>
    <w:basedOn w:val="DefaultParagraphFont"/>
    <w:uiPriority w:val="99"/>
    <w:semiHidden/>
    <w:unhideWhenUsed/>
    <w:rsid w:val="00F2082A"/>
    <w:rPr>
      <w:sz w:val="16"/>
      <w:szCs w:val="16"/>
    </w:rPr>
  </w:style>
  <w:style w:type="paragraph" w:styleId="CommentText">
    <w:name w:val="annotation text"/>
    <w:basedOn w:val="Normal"/>
    <w:link w:val="CommentTextChar"/>
    <w:uiPriority w:val="99"/>
    <w:semiHidden/>
    <w:unhideWhenUsed/>
    <w:rsid w:val="00F2082A"/>
  </w:style>
  <w:style w:type="character" w:customStyle="1" w:styleId="CommentTextChar">
    <w:name w:val="Comment Text Char"/>
    <w:basedOn w:val="DefaultParagraphFont"/>
    <w:link w:val="CommentText"/>
    <w:uiPriority w:val="99"/>
    <w:semiHidden/>
    <w:rsid w:val="00F2082A"/>
    <w:rPr>
      <w:lang w:val="en-GB" w:eastAsia="fr-FR"/>
    </w:rPr>
  </w:style>
  <w:style w:type="paragraph" w:styleId="CommentSubject">
    <w:name w:val="annotation subject"/>
    <w:basedOn w:val="CommentText"/>
    <w:next w:val="CommentText"/>
    <w:link w:val="CommentSubjectChar"/>
    <w:uiPriority w:val="99"/>
    <w:semiHidden/>
    <w:unhideWhenUsed/>
    <w:rsid w:val="00F2082A"/>
    <w:rPr>
      <w:b/>
      <w:bCs/>
    </w:rPr>
  </w:style>
  <w:style w:type="character" w:customStyle="1" w:styleId="CommentSubjectChar">
    <w:name w:val="Comment Subject Char"/>
    <w:basedOn w:val="CommentTextChar"/>
    <w:link w:val="CommentSubject"/>
    <w:uiPriority w:val="99"/>
    <w:semiHidden/>
    <w:rsid w:val="00F2082A"/>
    <w:rPr>
      <w:b/>
      <w:bCs/>
      <w:lang w:val="en-GB"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hyperlink" Target="mailto:contact@iala-aism.org" TargetMode="External"/><Relationship Id="rId11" Type="http://schemas.openxmlformats.org/officeDocument/2006/relationships/hyperlink" Target="http://www.iala-aism.org" TargetMode="External"/><Relationship Id="rId12" Type="http://schemas.openxmlformats.org/officeDocument/2006/relationships/comments" Target="comments.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A9D470-C6A0-3840-8D1A-DD6286838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4104</Words>
  <Characters>23394</Characters>
  <Application>Microsoft Macintosh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Maine Maritime Academy</Company>
  <LinksUpToDate>false</LinksUpToDate>
  <CharactersWithSpaces>27444</CharactersWithSpaces>
  <SharedDoc>false</SharedDoc>
  <HLinks>
    <vt:vector size="96" baseType="variant">
      <vt:variant>
        <vt:i4>1376271</vt:i4>
      </vt:variant>
      <vt:variant>
        <vt:i4>74</vt:i4>
      </vt:variant>
      <vt:variant>
        <vt:i4>0</vt:i4>
      </vt:variant>
      <vt:variant>
        <vt:i4>5</vt:i4>
      </vt:variant>
      <vt:variant>
        <vt:lpwstr/>
      </vt:variant>
      <vt:variant>
        <vt:lpwstr>_Toc109734612</vt:lpwstr>
      </vt:variant>
      <vt:variant>
        <vt:i4>1376268</vt:i4>
      </vt:variant>
      <vt:variant>
        <vt:i4>68</vt:i4>
      </vt:variant>
      <vt:variant>
        <vt:i4>0</vt:i4>
      </vt:variant>
      <vt:variant>
        <vt:i4>5</vt:i4>
      </vt:variant>
      <vt:variant>
        <vt:lpwstr/>
      </vt:variant>
      <vt:variant>
        <vt:lpwstr>_Toc109734611</vt:lpwstr>
      </vt:variant>
      <vt:variant>
        <vt:i4>1376269</vt:i4>
      </vt:variant>
      <vt:variant>
        <vt:i4>62</vt:i4>
      </vt:variant>
      <vt:variant>
        <vt:i4>0</vt:i4>
      </vt:variant>
      <vt:variant>
        <vt:i4>5</vt:i4>
      </vt:variant>
      <vt:variant>
        <vt:lpwstr/>
      </vt:variant>
      <vt:variant>
        <vt:lpwstr>_Toc109734610</vt:lpwstr>
      </vt:variant>
      <vt:variant>
        <vt:i4>1310724</vt:i4>
      </vt:variant>
      <vt:variant>
        <vt:i4>56</vt:i4>
      </vt:variant>
      <vt:variant>
        <vt:i4>0</vt:i4>
      </vt:variant>
      <vt:variant>
        <vt:i4>5</vt:i4>
      </vt:variant>
      <vt:variant>
        <vt:lpwstr/>
      </vt:variant>
      <vt:variant>
        <vt:lpwstr>_Toc109734609</vt:lpwstr>
      </vt:variant>
      <vt:variant>
        <vt:i4>1310725</vt:i4>
      </vt:variant>
      <vt:variant>
        <vt:i4>50</vt:i4>
      </vt:variant>
      <vt:variant>
        <vt:i4>0</vt:i4>
      </vt:variant>
      <vt:variant>
        <vt:i4>5</vt:i4>
      </vt:variant>
      <vt:variant>
        <vt:lpwstr/>
      </vt:variant>
      <vt:variant>
        <vt:lpwstr>_Toc109734608</vt:lpwstr>
      </vt:variant>
      <vt:variant>
        <vt:i4>1310730</vt:i4>
      </vt:variant>
      <vt:variant>
        <vt:i4>44</vt:i4>
      </vt:variant>
      <vt:variant>
        <vt:i4>0</vt:i4>
      </vt:variant>
      <vt:variant>
        <vt:i4>5</vt:i4>
      </vt:variant>
      <vt:variant>
        <vt:lpwstr/>
      </vt:variant>
      <vt:variant>
        <vt:lpwstr>_Toc109734607</vt:lpwstr>
      </vt:variant>
      <vt:variant>
        <vt:i4>1310731</vt:i4>
      </vt:variant>
      <vt:variant>
        <vt:i4>38</vt:i4>
      </vt:variant>
      <vt:variant>
        <vt:i4>0</vt:i4>
      </vt:variant>
      <vt:variant>
        <vt:i4>5</vt:i4>
      </vt:variant>
      <vt:variant>
        <vt:lpwstr/>
      </vt:variant>
      <vt:variant>
        <vt:lpwstr>_Toc109734606</vt:lpwstr>
      </vt:variant>
      <vt:variant>
        <vt:i4>1310728</vt:i4>
      </vt:variant>
      <vt:variant>
        <vt:i4>32</vt:i4>
      </vt:variant>
      <vt:variant>
        <vt:i4>0</vt:i4>
      </vt:variant>
      <vt:variant>
        <vt:i4>5</vt:i4>
      </vt:variant>
      <vt:variant>
        <vt:lpwstr/>
      </vt:variant>
      <vt:variant>
        <vt:lpwstr>_Toc109734605</vt:lpwstr>
      </vt:variant>
      <vt:variant>
        <vt:i4>1310729</vt:i4>
      </vt:variant>
      <vt:variant>
        <vt:i4>26</vt:i4>
      </vt:variant>
      <vt:variant>
        <vt:i4>0</vt:i4>
      </vt:variant>
      <vt:variant>
        <vt:i4>5</vt:i4>
      </vt:variant>
      <vt:variant>
        <vt:lpwstr/>
      </vt:variant>
      <vt:variant>
        <vt:lpwstr>_Toc109734604</vt:lpwstr>
      </vt:variant>
      <vt:variant>
        <vt:i4>1310734</vt:i4>
      </vt:variant>
      <vt:variant>
        <vt:i4>20</vt:i4>
      </vt:variant>
      <vt:variant>
        <vt:i4>0</vt:i4>
      </vt:variant>
      <vt:variant>
        <vt:i4>5</vt:i4>
      </vt:variant>
      <vt:variant>
        <vt:lpwstr/>
      </vt:variant>
      <vt:variant>
        <vt:lpwstr>_Toc109734603</vt:lpwstr>
      </vt:variant>
      <vt:variant>
        <vt:i4>1310735</vt:i4>
      </vt:variant>
      <vt:variant>
        <vt:i4>14</vt:i4>
      </vt:variant>
      <vt:variant>
        <vt:i4>0</vt:i4>
      </vt:variant>
      <vt:variant>
        <vt:i4>5</vt:i4>
      </vt:variant>
      <vt:variant>
        <vt:lpwstr/>
      </vt:variant>
      <vt:variant>
        <vt:lpwstr>_Toc109734602</vt:lpwstr>
      </vt:variant>
      <vt:variant>
        <vt:i4>1310732</vt:i4>
      </vt:variant>
      <vt:variant>
        <vt:i4>8</vt:i4>
      </vt:variant>
      <vt:variant>
        <vt:i4>0</vt:i4>
      </vt:variant>
      <vt:variant>
        <vt:i4>5</vt:i4>
      </vt:variant>
      <vt:variant>
        <vt:lpwstr/>
      </vt:variant>
      <vt:variant>
        <vt:lpwstr>_Toc109734601</vt:lpwstr>
      </vt:variant>
      <vt:variant>
        <vt:i4>1310733</vt:i4>
      </vt:variant>
      <vt:variant>
        <vt:i4>2</vt:i4>
      </vt:variant>
      <vt:variant>
        <vt:i4>0</vt:i4>
      </vt:variant>
      <vt:variant>
        <vt:i4>5</vt:i4>
      </vt:variant>
      <vt:variant>
        <vt:lpwstr/>
      </vt:variant>
      <vt:variant>
        <vt:lpwstr>_Toc109734600</vt:lpwstr>
      </vt:variant>
      <vt:variant>
        <vt:i4>983111</vt:i4>
      </vt:variant>
      <vt:variant>
        <vt:i4>3</vt:i4>
      </vt:variant>
      <vt:variant>
        <vt:i4>0</vt:i4>
      </vt:variant>
      <vt:variant>
        <vt:i4>5</vt:i4>
      </vt:variant>
      <vt:variant>
        <vt:lpwstr>http://iala-aism.org</vt:lpwstr>
      </vt:variant>
      <vt:variant>
        <vt:lpwstr/>
      </vt:variant>
      <vt:variant>
        <vt:i4>3801131</vt:i4>
      </vt:variant>
      <vt:variant>
        <vt:i4>0</vt:i4>
      </vt:variant>
      <vt:variant>
        <vt:i4>0</vt:i4>
      </vt:variant>
      <vt:variant>
        <vt:i4>5</vt:i4>
      </vt:variant>
      <vt:variant>
        <vt:lpwstr>mailto:iala-aism@wanadoo.fr</vt:lpwstr>
      </vt:variant>
      <vt:variant>
        <vt:lpwstr/>
      </vt:variant>
      <vt:variant>
        <vt:i4>3801125</vt:i4>
      </vt:variant>
      <vt:variant>
        <vt:i4>-1</vt:i4>
      </vt:variant>
      <vt:variant>
        <vt:i4>1053</vt:i4>
      </vt:variant>
      <vt:variant>
        <vt:i4>1</vt:i4>
      </vt:variant>
      <vt:variant>
        <vt:lpwstr>IALA logo1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Kent</dc:creator>
  <cp:lastModifiedBy>Mike Hadley</cp:lastModifiedBy>
  <cp:revision>5</cp:revision>
  <cp:lastPrinted>2001-10-30T21:02:00Z</cp:lastPrinted>
  <dcterms:created xsi:type="dcterms:W3CDTF">2012-09-05T07:36:00Z</dcterms:created>
  <dcterms:modified xsi:type="dcterms:W3CDTF">2012-09-07T13:05:00Z</dcterms:modified>
</cp:coreProperties>
</file>